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Pr="00560DCE" w:rsidRDefault="00825759" w:rsidP="00825759">
      <w:pPr>
        <w:shd w:val="clear" w:color="auto" w:fill="FFFFFF"/>
        <w:spacing w:line="360" w:lineRule="exact"/>
        <w:ind w:firstLine="567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>Кафедра Финансов</w:t>
      </w:r>
    </w:p>
    <w:p w:rsidR="00825759" w:rsidRDefault="00825759" w:rsidP="00825759">
      <w:pPr>
        <w:shd w:val="clear" w:color="auto" w:fill="FFFFFF"/>
        <w:spacing w:line="360" w:lineRule="exact"/>
        <w:ind w:firstLine="567"/>
        <w:jc w:val="both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Дисциплина Теория финансов</w:t>
      </w:r>
    </w:p>
    <w:p w:rsidR="00825759" w:rsidRPr="006E1773" w:rsidRDefault="00825759" w:rsidP="00825759">
      <w:pPr>
        <w:widowControl w:val="0"/>
      </w:pPr>
    </w:p>
    <w:p w:rsidR="00825759" w:rsidRPr="006E1773" w:rsidRDefault="00825759" w:rsidP="00825759">
      <w:pPr>
        <w:widowControl w:val="0"/>
      </w:pPr>
    </w:p>
    <w:p w:rsidR="00825759" w:rsidRPr="006E1773" w:rsidRDefault="00825759" w:rsidP="00825759">
      <w:pPr>
        <w:widowControl w:val="0"/>
      </w:pPr>
    </w:p>
    <w:p w:rsidR="00825759" w:rsidRPr="006E1773" w:rsidRDefault="00825759" w:rsidP="00825759">
      <w:pPr>
        <w:widowControl w:val="0"/>
      </w:pPr>
    </w:p>
    <w:p w:rsidR="00825759" w:rsidRPr="006E1773" w:rsidRDefault="00825759" w:rsidP="00825759">
      <w:pPr>
        <w:widowControl w:val="0"/>
      </w:pPr>
    </w:p>
    <w:p w:rsidR="00825759" w:rsidRPr="007441FD" w:rsidRDefault="00825759" w:rsidP="00825759">
      <w:pPr>
        <w:widowControl w:val="0"/>
        <w:jc w:val="center"/>
        <w:rPr>
          <w:b/>
          <w:sz w:val="36"/>
          <w:szCs w:val="32"/>
        </w:rPr>
      </w:pPr>
      <w:r w:rsidRPr="007441FD">
        <w:rPr>
          <w:b/>
          <w:sz w:val="36"/>
          <w:szCs w:val="32"/>
        </w:rPr>
        <w:t>КУРСОВАЯ РАБОТА</w:t>
      </w:r>
    </w:p>
    <w:p w:rsidR="00825759" w:rsidRPr="006E1773" w:rsidRDefault="00825759" w:rsidP="00825759">
      <w:pPr>
        <w:widowControl w:val="0"/>
        <w:jc w:val="center"/>
        <w:rPr>
          <w:sz w:val="32"/>
        </w:rPr>
      </w:pPr>
    </w:p>
    <w:p w:rsidR="00825759" w:rsidRPr="007441FD" w:rsidRDefault="00825759" w:rsidP="00825759">
      <w:pPr>
        <w:widowControl w:val="0"/>
        <w:spacing w:line="360" w:lineRule="auto"/>
        <w:jc w:val="center"/>
        <w:rPr>
          <w:sz w:val="40"/>
          <w:szCs w:val="36"/>
        </w:rPr>
      </w:pPr>
      <w:r w:rsidRPr="007441FD">
        <w:rPr>
          <w:sz w:val="36"/>
          <w:szCs w:val="28"/>
        </w:rPr>
        <w:t>на тему:</w:t>
      </w:r>
      <w:r w:rsidRPr="007441FD">
        <w:rPr>
          <w:sz w:val="32"/>
          <w:szCs w:val="28"/>
        </w:rPr>
        <w:t xml:space="preserve"> </w:t>
      </w:r>
      <w:r w:rsidRPr="007441FD">
        <w:rPr>
          <w:b/>
          <w:bCs/>
          <w:sz w:val="44"/>
          <w:szCs w:val="36"/>
        </w:rPr>
        <w:t>Особенности развития налоговой системы Республики Беларусь в современных условиях  и направления ее развития</w:t>
      </w: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Default="00825759" w:rsidP="00825759">
      <w:pPr>
        <w:jc w:val="center"/>
        <w:rPr>
          <w:b/>
          <w:sz w:val="32"/>
          <w:szCs w:val="32"/>
          <w:lang w:val="en-US"/>
        </w:rPr>
      </w:pPr>
    </w:p>
    <w:p w:rsidR="00825759" w:rsidRPr="00E874A1" w:rsidRDefault="00825759" w:rsidP="0082575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ОГЛАВЛЕНИЕ</w:t>
      </w:r>
    </w:p>
    <w:p w:rsidR="00825759" w:rsidRDefault="00825759" w:rsidP="00825759">
      <w:pPr>
        <w:rPr>
          <w:sz w:val="28"/>
          <w:szCs w:val="28"/>
        </w:rPr>
      </w:pPr>
    </w:p>
    <w:p w:rsidR="00825759" w:rsidRDefault="00825759" w:rsidP="00825759">
      <w:pPr>
        <w:rPr>
          <w:sz w:val="28"/>
          <w:szCs w:val="28"/>
        </w:rPr>
      </w:pPr>
    </w:p>
    <w:p w:rsidR="00825759" w:rsidRPr="007036BA" w:rsidRDefault="00825759" w:rsidP="00825759">
      <w:pPr>
        <w:ind w:right="141"/>
        <w:rPr>
          <w:sz w:val="28"/>
          <w:szCs w:val="28"/>
        </w:rPr>
      </w:pPr>
      <w:r w:rsidRPr="00670A2C">
        <w:rPr>
          <w:sz w:val="28"/>
          <w:szCs w:val="28"/>
        </w:rPr>
        <w:t>Введение.........................................................................</w:t>
      </w:r>
      <w:r>
        <w:rPr>
          <w:sz w:val="28"/>
          <w:szCs w:val="28"/>
        </w:rPr>
        <w:t>..................................... 4</w:t>
      </w:r>
    </w:p>
    <w:p w:rsidR="00825759" w:rsidRPr="007036BA" w:rsidRDefault="00825759" w:rsidP="00825759">
      <w:pPr>
        <w:rPr>
          <w:sz w:val="28"/>
          <w:szCs w:val="28"/>
        </w:rPr>
      </w:pPr>
      <w:r w:rsidRPr="00670A2C">
        <w:rPr>
          <w:sz w:val="28"/>
          <w:szCs w:val="28"/>
        </w:rPr>
        <w:t xml:space="preserve">1. Теоретические аспекты </w:t>
      </w:r>
      <w:r>
        <w:rPr>
          <w:sz w:val="28"/>
          <w:szCs w:val="28"/>
        </w:rPr>
        <w:t>построения налоговой системы……….</w:t>
      </w:r>
      <w:r w:rsidRPr="00670A2C">
        <w:rPr>
          <w:sz w:val="28"/>
          <w:szCs w:val="28"/>
        </w:rPr>
        <w:t>........</w:t>
      </w:r>
      <w:r>
        <w:rPr>
          <w:sz w:val="28"/>
          <w:szCs w:val="28"/>
        </w:rPr>
        <w:t>.......6</w:t>
      </w:r>
    </w:p>
    <w:p w:rsidR="00825759" w:rsidRPr="007036BA" w:rsidRDefault="00825759" w:rsidP="00825759">
      <w:r w:rsidRPr="008D6D83">
        <w:rPr>
          <w:sz w:val="28"/>
          <w:szCs w:val="28"/>
        </w:rPr>
        <w:t xml:space="preserve">1.1 </w:t>
      </w:r>
      <w:r w:rsidRPr="00670A2C">
        <w:rPr>
          <w:sz w:val="28"/>
        </w:rPr>
        <w:t>Экономическая сущность налогов</w:t>
      </w:r>
      <w:r>
        <w:rPr>
          <w:sz w:val="32"/>
          <w:szCs w:val="28"/>
        </w:rPr>
        <w:t xml:space="preserve"> </w:t>
      </w:r>
      <w:r w:rsidRPr="007036BA">
        <w:rPr>
          <w:sz w:val="28"/>
          <w:szCs w:val="28"/>
        </w:rPr>
        <w:t>и их функции</w:t>
      </w:r>
      <w:r w:rsidRPr="00670A2C">
        <w:rPr>
          <w:sz w:val="32"/>
          <w:szCs w:val="28"/>
        </w:rPr>
        <w:t>......................</w:t>
      </w:r>
      <w:r w:rsidRPr="007036BA">
        <w:rPr>
          <w:sz w:val="32"/>
          <w:szCs w:val="28"/>
        </w:rPr>
        <w:t>...</w:t>
      </w:r>
      <w:r>
        <w:rPr>
          <w:sz w:val="32"/>
          <w:szCs w:val="28"/>
        </w:rPr>
        <w:t>........</w:t>
      </w:r>
      <w:r>
        <w:rPr>
          <w:sz w:val="28"/>
          <w:szCs w:val="28"/>
        </w:rPr>
        <w:t>6</w:t>
      </w:r>
    </w:p>
    <w:p w:rsidR="00825759" w:rsidRPr="007036BA" w:rsidRDefault="00825759" w:rsidP="00825759">
      <w:r w:rsidRPr="00670A2C">
        <w:rPr>
          <w:sz w:val="28"/>
          <w:szCs w:val="28"/>
        </w:rPr>
        <w:t xml:space="preserve">1.2 </w:t>
      </w:r>
      <w:r>
        <w:rPr>
          <w:sz w:val="28"/>
          <w:szCs w:val="28"/>
        </w:rPr>
        <w:t>Налоговая система: понятие, ее элементы............................................... ..9</w:t>
      </w:r>
    </w:p>
    <w:p w:rsidR="00825759" w:rsidRPr="007036BA" w:rsidRDefault="00825759" w:rsidP="00825759">
      <w:pPr>
        <w:rPr>
          <w:sz w:val="28"/>
          <w:szCs w:val="28"/>
        </w:rPr>
      </w:pPr>
      <w:r w:rsidRPr="00670A2C">
        <w:rPr>
          <w:sz w:val="28"/>
          <w:szCs w:val="28"/>
        </w:rPr>
        <w:t>1.3 Классификация налогов</w:t>
      </w:r>
      <w:r>
        <w:rPr>
          <w:sz w:val="28"/>
          <w:szCs w:val="28"/>
        </w:rPr>
        <w:t>, сборов (пошлин)……………………………...11</w:t>
      </w:r>
    </w:p>
    <w:p w:rsidR="00825759" w:rsidRPr="007036BA" w:rsidRDefault="00825759" w:rsidP="00825759">
      <w:pPr>
        <w:rPr>
          <w:sz w:val="28"/>
          <w:szCs w:val="28"/>
        </w:rPr>
      </w:pPr>
      <w:r w:rsidRPr="00670A2C">
        <w:rPr>
          <w:sz w:val="28"/>
          <w:szCs w:val="28"/>
        </w:rPr>
        <w:t>2. Анализ</w:t>
      </w:r>
      <w:r w:rsidRPr="007036BA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действующей</w:t>
      </w:r>
      <w:r w:rsidRPr="00670A2C">
        <w:rPr>
          <w:sz w:val="28"/>
          <w:szCs w:val="28"/>
        </w:rPr>
        <w:t xml:space="preserve"> налоговой системы Республики Беларусь</w:t>
      </w:r>
      <w:r>
        <w:rPr>
          <w:sz w:val="28"/>
          <w:szCs w:val="28"/>
        </w:rPr>
        <w:t>............15</w:t>
      </w:r>
    </w:p>
    <w:p w:rsidR="00825759" w:rsidRPr="007036BA" w:rsidRDefault="00825759" w:rsidP="00825759">
      <w:pPr>
        <w:rPr>
          <w:sz w:val="28"/>
          <w:szCs w:val="28"/>
        </w:rPr>
      </w:pPr>
      <w:r w:rsidRPr="00670A2C">
        <w:rPr>
          <w:sz w:val="28"/>
          <w:szCs w:val="28"/>
        </w:rPr>
        <w:t>3. Пути совершенствования налоговой системы Республики Беларусь</w:t>
      </w:r>
      <w:r>
        <w:rPr>
          <w:sz w:val="28"/>
          <w:szCs w:val="28"/>
        </w:rPr>
        <w:t>......26</w:t>
      </w:r>
    </w:p>
    <w:p w:rsidR="00825759" w:rsidRDefault="00825759" w:rsidP="00825759">
      <w:pPr>
        <w:rPr>
          <w:sz w:val="28"/>
        </w:rPr>
      </w:pPr>
      <w:r w:rsidRPr="003D2BEF">
        <w:rPr>
          <w:sz w:val="28"/>
        </w:rPr>
        <w:t>Заключение……………………………………………………………</w:t>
      </w:r>
      <w:r>
        <w:rPr>
          <w:sz w:val="28"/>
        </w:rPr>
        <w:t>……..  31</w:t>
      </w:r>
    </w:p>
    <w:p w:rsidR="00825759" w:rsidRPr="003D2BEF" w:rsidRDefault="00825759" w:rsidP="00825759">
      <w:pPr>
        <w:rPr>
          <w:sz w:val="28"/>
        </w:rPr>
      </w:pPr>
      <w:r>
        <w:rPr>
          <w:sz w:val="28"/>
        </w:rPr>
        <w:t>Список использованных источников………………………………………. 33</w:t>
      </w:r>
    </w:p>
    <w:p w:rsidR="00825759" w:rsidRPr="006E1773" w:rsidRDefault="00825759" w:rsidP="00825759">
      <w:pPr>
        <w:widowControl w:val="0"/>
      </w:pPr>
    </w:p>
    <w:p w:rsidR="00825759" w:rsidRPr="006E1773" w:rsidRDefault="00825759" w:rsidP="00825759">
      <w:pPr>
        <w:widowControl w:val="0"/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825759" w:rsidRDefault="00825759" w:rsidP="00505F66">
      <w:pPr>
        <w:ind w:firstLine="624"/>
        <w:jc w:val="center"/>
        <w:rPr>
          <w:b/>
          <w:sz w:val="32"/>
          <w:szCs w:val="32"/>
          <w:lang w:val="en-US"/>
        </w:rPr>
      </w:pPr>
    </w:p>
    <w:p w:rsidR="00505F66" w:rsidRDefault="00505F66" w:rsidP="00505F66">
      <w:pPr>
        <w:ind w:firstLine="624"/>
        <w:jc w:val="center"/>
        <w:rPr>
          <w:b/>
          <w:sz w:val="32"/>
          <w:szCs w:val="32"/>
        </w:rPr>
      </w:pPr>
      <w:r w:rsidRPr="00843B84">
        <w:rPr>
          <w:b/>
          <w:sz w:val="32"/>
          <w:szCs w:val="32"/>
        </w:rPr>
        <w:lastRenderedPageBreak/>
        <w:t>ВЕДЕНИЕ</w:t>
      </w:r>
    </w:p>
    <w:p w:rsidR="00505F66" w:rsidRDefault="00505F66" w:rsidP="00505F66">
      <w:pPr>
        <w:ind w:firstLine="624"/>
        <w:jc w:val="center"/>
        <w:rPr>
          <w:b/>
          <w:sz w:val="32"/>
          <w:szCs w:val="32"/>
        </w:rPr>
      </w:pPr>
    </w:p>
    <w:p w:rsidR="00505F66" w:rsidRPr="00843B84" w:rsidRDefault="00505F66" w:rsidP="00505F66">
      <w:pPr>
        <w:ind w:firstLine="624"/>
        <w:jc w:val="center"/>
        <w:rPr>
          <w:b/>
          <w:sz w:val="32"/>
          <w:szCs w:val="32"/>
        </w:rPr>
      </w:pPr>
    </w:p>
    <w:p w:rsidR="00505F66" w:rsidRPr="00B96D88" w:rsidRDefault="00505F66" w:rsidP="00505F66">
      <w:pPr>
        <w:ind w:firstLine="624"/>
        <w:jc w:val="both"/>
        <w:rPr>
          <w:sz w:val="28"/>
          <w:szCs w:val="28"/>
        </w:rPr>
      </w:pPr>
      <w:r w:rsidRPr="00B96D88">
        <w:rPr>
          <w:sz w:val="28"/>
          <w:szCs w:val="28"/>
        </w:rPr>
        <w:t>В обеспечении нормального функционирования любой современной экономической системы важная роль принадлежит государству. Государство на протяжении всей истории своего существования наряду с задачами поддержания порядка, законности, организации национальной обороны, выполняло определенные функции в сфере экономики. Государственное регулирование экономики имеет долгую историю - даже в период раннего капитализма в Европе существовал централизованный контроль над ценами, качеством товаров и услуг, процентными ставками и внешней торговлей. В современных условиях любое государство осуществляет регулирование национальной экономики, с различной степенью государственного вмешательства в экономику.</w:t>
      </w:r>
    </w:p>
    <w:p w:rsidR="00505F66" w:rsidRPr="00B96D88" w:rsidRDefault="00505F66" w:rsidP="00505F66">
      <w:pPr>
        <w:tabs>
          <w:tab w:val="left" w:pos="5670"/>
        </w:tabs>
        <w:ind w:firstLine="624"/>
        <w:jc w:val="both"/>
        <w:rPr>
          <w:sz w:val="28"/>
          <w:szCs w:val="28"/>
        </w:rPr>
      </w:pPr>
      <w:r w:rsidRPr="00B96D88">
        <w:rPr>
          <w:sz w:val="28"/>
          <w:szCs w:val="28"/>
        </w:rPr>
        <w:t>Государственное регулирование экономики и международных экономических отношений имеет важное значение для экономического и социального развития страны. При этом, осуществляя данное регулирование, государство, использует широкий набор средств и методов воздействия на экономику таких, как бюджет, кредитно-денежная политика, экономическое законодательство и, конечно же, налоги.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B96D88">
        <w:rPr>
          <w:sz w:val="28"/>
          <w:szCs w:val="28"/>
        </w:rPr>
        <w:t>Налоги являются важной ''кровеносной артерией'' финансово-бюджетной системы. Очевидно также то, что они имеют огромное значение в развитии и регулировании международных экономических отношений.</w:t>
      </w:r>
    </w:p>
    <w:p w:rsidR="00505F66" w:rsidRPr="004E3D99" w:rsidRDefault="00505F66" w:rsidP="00505F66">
      <w:pPr>
        <w:widowControl w:val="0"/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Сегодня комплекс вопросов, связанных с состоянием налоговой системы Республики Беларусь, ее возможностями полноценной реализации своих функций приобретает первостепенное значение как для большинства предприятий и граждан налогоплательщиков, так и для самого государства. Необходимость изъятия в пользу государства части полученных с таким большим трудом средств всегда воспринималась очень болезненно, особенно на современном этапе. Налоговая система Республики Беларусь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>включает в себя достаточно большое число налогов и различных других платежей как на республиканском так и на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>и местном уровнях.</w:t>
      </w:r>
    </w:p>
    <w:p w:rsidR="00505F66" w:rsidRDefault="00505F66" w:rsidP="00505F66">
      <w:pPr>
        <w:widowControl w:val="0"/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предпринимателей, форм собственности и организационно-правовой формы предприятия. С помощью налогов определяются взаимоотношения субъектов предпринимательской деятельности с государственными и местными бюджетами, с банками, а также с вышестоящими организациями. При помощи налогов регулируется внешнеэкономическая деятельность налогоплательщиков, включая привлечение иностранных инвестиций путем предоставления налоговых льгот инвесторам.</w:t>
      </w:r>
      <w:r>
        <w:rPr>
          <w:sz w:val="28"/>
          <w:szCs w:val="28"/>
        </w:rPr>
        <w:t xml:space="preserve"> </w:t>
      </w:r>
    </w:p>
    <w:p w:rsidR="00505F66" w:rsidRPr="00C566F2" w:rsidRDefault="00505F66" w:rsidP="00505F66">
      <w:pPr>
        <w:widowControl w:val="0"/>
        <w:ind w:firstLine="624"/>
        <w:jc w:val="both"/>
        <w:rPr>
          <w:sz w:val="28"/>
          <w:szCs w:val="28"/>
        </w:rPr>
      </w:pPr>
      <w:r w:rsidRPr="00C566F2">
        <w:rPr>
          <w:sz w:val="28"/>
          <w:szCs w:val="28"/>
        </w:rPr>
        <w:t>Система налогообложения</w:t>
      </w:r>
      <w:r>
        <w:rPr>
          <w:sz w:val="28"/>
          <w:szCs w:val="28"/>
        </w:rPr>
        <w:t xml:space="preserve"> в Республике Беларусь</w:t>
      </w:r>
      <w:r w:rsidRPr="00C566F2">
        <w:rPr>
          <w:sz w:val="28"/>
          <w:szCs w:val="28"/>
        </w:rPr>
        <w:t xml:space="preserve"> регламентируется Нало</w:t>
      </w:r>
      <w:r>
        <w:rPr>
          <w:sz w:val="28"/>
          <w:szCs w:val="28"/>
        </w:rPr>
        <w:t>говым кодексом</w:t>
      </w:r>
      <w:r w:rsidRPr="00C566F2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указами и декретами Президента</w:t>
      </w:r>
      <w:r w:rsidRPr="00C566F2">
        <w:rPr>
          <w:sz w:val="28"/>
          <w:szCs w:val="28"/>
        </w:rPr>
        <w:t>, постанов</w:t>
      </w:r>
      <w:r>
        <w:rPr>
          <w:sz w:val="28"/>
          <w:szCs w:val="28"/>
        </w:rPr>
        <w:t xml:space="preserve">лениями </w:t>
      </w:r>
      <w:r>
        <w:rPr>
          <w:sz w:val="28"/>
          <w:szCs w:val="28"/>
        </w:rPr>
        <w:lastRenderedPageBreak/>
        <w:t>Министерства Финансов и Совета Министров</w:t>
      </w:r>
      <w:r w:rsidRPr="00C566F2">
        <w:rPr>
          <w:sz w:val="28"/>
          <w:szCs w:val="28"/>
        </w:rPr>
        <w:t>. Вопросы налогообложения рассматриваются на страницах Национальной Экономической Газеты, в журнале «</w:t>
      </w:r>
      <w:r>
        <w:rPr>
          <w:sz w:val="28"/>
          <w:szCs w:val="28"/>
        </w:rPr>
        <w:t>Налоговый вестник</w:t>
      </w:r>
      <w:r w:rsidRPr="00C566F2">
        <w:rPr>
          <w:sz w:val="28"/>
          <w:szCs w:val="28"/>
        </w:rPr>
        <w:t>»</w:t>
      </w:r>
      <w:r>
        <w:rPr>
          <w:sz w:val="28"/>
          <w:szCs w:val="28"/>
        </w:rPr>
        <w:t>, в е</w:t>
      </w:r>
      <w:r w:rsidRPr="00D23EE4">
        <w:rPr>
          <w:sz w:val="28"/>
          <w:szCs w:val="28"/>
        </w:rPr>
        <w:t>женедельн</w:t>
      </w:r>
      <w:r>
        <w:rPr>
          <w:sz w:val="28"/>
          <w:szCs w:val="28"/>
        </w:rPr>
        <w:t>ом</w:t>
      </w:r>
      <w:r w:rsidRPr="00D23EE4">
        <w:rPr>
          <w:sz w:val="28"/>
          <w:szCs w:val="28"/>
        </w:rPr>
        <w:t xml:space="preserve"> журнал</w:t>
      </w:r>
      <w:r>
        <w:rPr>
          <w:sz w:val="28"/>
          <w:szCs w:val="28"/>
        </w:rPr>
        <w:t>е</w:t>
      </w:r>
      <w:r w:rsidRPr="00D23EE4">
        <w:rPr>
          <w:sz w:val="28"/>
          <w:szCs w:val="28"/>
        </w:rPr>
        <w:t xml:space="preserve"> Министерства по налогам и сборам</w:t>
      </w:r>
      <w:r>
        <w:rPr>
          <w:sz w:val="28"/>
          <w:szCs w:val="28"/>
        </w:rPr>
        <w:t xml:space="preserve"> «Налоги Беларуси»</w:t>
      </w:r>
      <w:r w:rsidRPr="00C566F2">
        <w:rPr>
          <w:sz w:val="28"/>
          <w:szCs w:val="28"/>
        </w:rPr>
        <w:t xml:space="preserve"> и в других периодических изданиях. 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Объектом исследования является налоговая система Республики Беларусь.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Предметом исследования являются особенности развития налоговой системы Республики Беларусь.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работы: определить направления развития налоговой системы Республики Беларусь.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изучить </w:t>
      </w:r>
      <w:r w:rsidRPr="00B9614A">
        <w:rPr>
          <w:sz w:val="28"/>
          <w:szCs w:val="28"/>
        </w:rPr>
        <w:t>теоретические аспекты построения налоговой системы;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- изучить экономическую</w:t>
      </w:r>
      <w:r w:rsidRPr="00B9614A">
        <w:rPr>
          <w:sz w:val="28"/>
          <w:szCs w:val="28"/>
        </w:rPr>
        <w:t xml:space="preserve"> сущность налогов и их функции</w:t>
      </w:r>
      <w:r>
        <w:rPr>
          <w:sz w:val="28"/>
          <w:szCs w:val="28"/>
        </w:rPr>
        <w:t>;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- дать понятие налоговой системы, определить</w:t>
      </w:r>
      <w:r w:rsidRPr="00B9614A">
        <w:rPr>
          <w:sz w:val="28"/>
          <w:szCs w:val="28"/>
        </w:rPr>
        <w:t xml:space="preserve"> ее элементы</w:t>
      </w:r>
      <w:r>
        <w:rPr>
          <w:sz w:val="28"/>
          <w:szCs w:val="28"/>
        </w:rPr>
        <w:t>;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- исследовать классификацию</w:t>
      </w:r>
      <w:r w:rsidRPr="00B9614A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,</w:t>
      </w:r>
      <w:r w:rsidRPr="00B9614A">
        <w:rPr>
          <w:sz w:val="28"/>
          <w:szCs w:val="28"/>
        </w:rPr>
        <w:t xml:space="preserve"> сборов (пошлин</w:t>
      </w:r>
      <w:r>
        <w:rPr>
          <w:sz w:val="28"/>
          <w:szCs w:val="28"/>
        </w:rPr>
        <w:t>);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- провести а</w:t>
      </w:r>
      <w:r w:rsidRPr="00B9614A">
        <w:rPr>
          <w:sz w:val="28"/>
          <w:szCs w:val="28"/>
        </w:rPr>
        <w:t>нализ действующей налоговой системы Республики Беларусь</w:t>
      </w:r>
      <w:r>
        <w:rPr>
          <w:sz w:val="28"/>
          <w:szCs w:val="28"/>
        </w:rPr>
        <w:t xml:space="preserve">. </w:t>
      </w:r>
    </w:p>
    <w:p w:rsidR="00505F66" w:rsidRPr="00C566F2" w:rsidRDefault="00505F66" w:rsidP="00505F66">
      <w:pPr>
        <w:pStyle w:val="a3"/>
        <w:ind w:firstLine="624"/>
        <w:rPr>
          <w:szCs w:val="28"/>
        </w:rPr>
      </w:pPr>
      <w:r w:rsidRPr="00C566F2">
        <w:rPr>
          <w:szCs w:val="28"/>
        </w:rPr>
        <w:t>При проведении исследования применялись</w:t>
      </w:r>
      <w:r>
        <w:rPr>
          <w:szCs w:val="28"/>
        </w:rPr>
        <w:t xml:space="preserve">: метод прогнозирования, </w:t>
      </w:r>
      <w:r w:rsidRPr="00C566F2">
        <w:rPr>
          <w:szCs w:val="28"/>
        </w:rPr>
        <w:t xml:space="preserve"> аналитические, экономико-статистические методы и приемы.</w:t>
      </w: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Default="00505F66" w:rsidP="00505F66">
      <w:pPr>
        <w:ind w:firstLine="624"/>
      </w:pPr>
    </w:p>
    <w:p w:rsidR="00505F66" w:rsidRPr="00B36125" w:rsidRDefault="00B36125" w:rsidP="00B36125">
      <w:pPr>
        <w:ind w:firstLine="624"/>
        <w:jc w:val="both"/>
        <w:rPr>
          <w:b/>
          <w:sz w:val="32"/>
          <w:szCs w:val="32"/>
        </w:rPr>
      </w:pPr>
      <w:r w:rsidRPr="00B36125">
        <w:rPr>
          <w:b/>
          <w:sz w:val="32"/>
          <w:szCs w:val="32"/>
        </w:rPr>
        <w:lastRenderedPageBreak/>
        <w:t>1 Теоретические аспекты построения налоговой системы</w:t>
      </w:r>
    </w:p>
    <w:p w:rsidR="00505F66" w:rsidRDefault="00505F66" w:rsidP="00505F66">
      <w:pPr>
        <w:ind w:firstLine="624"/>
        <w:jc w:val="center"/>
        <w:rPr>
          <w:b/>
          <w:sz w:val="32"/>
          <w:szCs w:val="28"/>
        </w:rPr>
      </w:pPr>
    </w:p>
    <w:p w:rsidR="00B36125" w:rsidRDefault="00B36125" w:rsidP="00505F66">
      <w:pPr>
        <w:ind w:firstLine="624"/>
        <w:jc w:val="center"/>
        <w:rPr>
          <w:b/>
          <w:sz w:val="32"/>
          <w:szCs w:val="28"/>
        </w:rPr>
      </w:pPr>
    </w:p>
    <w:p w:rsidR="00505F66" w:rsidRDefault="00505F66" w:rsidP="00505F66">
      <w:pPr>
        <w:ind w:firstLine="624"/>
        <w:jc w:val="both"/>
        <w:rPr>
          <w:sz w:val="32"/>
          <w:szCs w:val="28"/>
        </w:rPr>
      </w:pPr>
      <w:r w:rsidRPr="00B7655C">
        <w:rPr>
          <w:sz w:val="32"/>
          <w:szCs w:val="28"/>
        </w:rPr>
        <w:t>1.1 Экономическая сущность налогов</w:t>
      </w:r>
      <w:r>
        <w:rPr>
          <w:sz w:val="32"/>
          <w:szCs w:val="28"/>
        </w:rPr>
        <w:t xml:space="preserve"> и их функции</w:t>
      </w:r>
    </w:p>
    <w:p w:rsidR="00505F66" w:rsidRPr="00181440" w:rsidRDefault="00505F66" w:rsidP="00505F66">
      <w:pPr>
        <w:ind w:firstLine="624"/>
        <w:jc w:val="both"/>
      </w:pP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>Налоги являются необходимым звеном экономических отношений в обществе с момента возникновения государства. Развитие и изменение форм государственного устройства всегда сопровождаются преобразованием налоговой системы. В современном цивилизованном обществе налоги - основной источник доходов государства. Помимо этой сугубо финансовой функции налоговый механизм используется для экономического воздействия государства на общественное производство, его динамику и структуру, на состояние научно-технического прогресса.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>Налоги стали известны еще на заре человеческой цивилизации. Их появление связано с самыми первыми общественными потребностями. В развитии форм и методов взимания налогов можно выделить три крупных этапа.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>На начальном этапе развития общества (от древнего мира до начала Средневековья) государство не имело финансового аппарата, способного определить, сколько и каких налогов необходимо собрать. Определялась лишь общая сумма средств, которую желательно было получить; процесс сбора налогов возлагался на город или общину.</w:t>
      </w:r>
      <w:r>
        <w:rPr>
          <w:sz w:val="28"/>
          <w:szCs w:val="28"/>
        </w:rPr>
        <w:t xml:space="preserve"> Очень часто оно прибегало к помощи откупщиков.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>На втором этапе (</w:t>
      </w:r>
      <w:r w:rsidRPr="001C0839"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</w:t>
      </w:r>
      <w:r w:rsidRPr="001C0839">
        <w:rPr>
          <w:sz w:val="28"/>
          <w:szCs w:val="28"/>
        </w:rPr>
        <w:t xml:space="preserve">- нач. </w:t>
      </w:r>
      <w:r w:rsidRPr="001C0839">
        <w:rPr>
          <w:sz w:val="28"/>
          <w:szCs w:val="28"/>
          <w:lang w:val="en-US"/>
        </w:rPr>
        <w:t>XIX</w:t>
      </w:r>
      <w:r w:rsidRPr="001C0839">
        <w:rPr>
          <w:sz w:val="28"/>
          <w:szCs w:val="28"/>
        </w:rPr>
        <w:t>) государство организует сеть государственных учреждений, в том числе финансовых, и берет на себя часть функций по пополнению казны: устанавливает квоту обложения, наблюдает за процессом сбора налогов, ограничивает этот процесс более или менее широкими рамками.</w:t>
      </w:r>
      <w:r>
        <w:rPr>
          <w:sz w:val="28"/>
          <w:szCs w:val="28"/>
        </w:rPr>
        <w:t xml:space="preserve"> Роль откупщиков налогов в этот период была еще очень велика.</w:t>
      </w:r>
    </w:p>
    <w:p w:rsidR="00505F66" w:rsidRPr="004762E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 xml:space="preserve">И, наконец, третий современный этап - государство берет в свои руки все функции установления и взимания налогов, и на сегодняшний день сложилась широкая практика применения государством правил налогообложения. </w:t>
      </w:r>
      <w:r>
        <w:rPr>
          <w:sz w:val="28"/>
          <w:szCs w:val="28"/>
        </w:rPr>
        <w:t>Р</w:t>
      </w:r>
      <w:r w:rsidRPr="001C0839">
        <w:rPr>
          <w:sz w:val="28"/>
          <w:szCs w:val="28"/>
        </w:rPr>
        <w:t xml:space="preserve">егиональные и местные органы власти играют роль помощников государства, имея ту или </w:t>
      </w:r>
      <w:r>
        <w:rPr>
          <w:sz w:val="28"/>
          <w:szCs w:val="28"/>
        </w:rPr>
        <w:t xml:space="preserve">иную степень самостоятельности </w:t>
      </w:r>
      <w:r w:rsidRPr="00C44BEA">
        <w:rPr>
          <w:sz w:val="28"/>
          <w:szCs w:val="28"/>
        </w:rPr>
        <w:t>[</w:t>
      </w:r>
      <w:r>
        <w:rPr>
          <w:sz w:val="28"/>
          <w:szCs w:val="28"/>
        </w:rPr>
        <w:t>1, с.5</w:t>
      </w:r>
      <w:r w:rsidRPr="00C44BE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05F66" w:rsidRPr="001C0839" w:rsidRDefault="00505F66" w:rsidP="00505F66">
      <w:pPr>
        <w:pStyle w:val="a5"/>
        <w:spacing w:line="240" w:lineRule="auto"/>
        <w:ind w:firstLine="624"/>
        <w:rPr>
          <w:szCs w:val="28"/>
        </w:rPr>
      </w:pPr>
      <w:r w:rsidRPr="001C0839">
        <w:rPr>
          <w:szCs w:val="28"/>
        </w:rPr>
        <w:t xml:space="preserve">Необходимость налогов вытекает из функций и задач государства, которое выполняет разнообразную деятельность (политическую, экономическую, внешнеэкономическую, оборонную, социальную и др.), требующую средств. Кроме налогов, у государства, по существу, нет иных методов мобилизации средств. Оно может использовать для покрытия своих ресурсов государственные займы, но их необходимо возвращать и уплачивать проценты, что также требует дополнительных расходов по их обслуживанию. При особых обстоятельствах государство прибегает к выпуску денег в обращение. Однако это связано с тяжелыми </w:t>
      </w:r>
      <w:r w:rsidRPr="001C0839">
        <w:rPr>
          <w:szCs w:val="28"/>
        </w:rPr>
        <w:lastRenderedPageBreak/>
        <w:t>экономическими последствиями для страны - инфляцией. В результате для государства сущест</w:t>
      </w:r>
      <w:r>
        <w:rPr>
          <w:szCs w:val="28"/>
        </w:rPr>
        <w:t>вует один главный доход - налог</w:t>
      </w:r>
      <w:r w:rsidRPr="001C0839">
        <w:rPr>
          <w:szCs w:val="28"/>
        </w:rPr>
        <w:t xml:space="preserve">. </w:t>
      </w:r>
    </w:p>
    <w:p w:rsidR="00505F66" w:rsidRPr="001C0839" w:rsidRDefault="00505F66" w:rsidP="00505F66">
      <w:pPr>
        <w:pStyle w:val="a5"/>
        <w:spacing w:line="240" w:lineRule="auto"/>
        <w:ind w:firstLine="624"/>
        <w:rPr>
          <w:szCs w:val="28"/>
        </w:rPr>
      </w:pPr>
      <w:r>
        <w:rPr>
          <w:color w:val="000000"/>
        </w:rPr>
        <w:t>Что касается сущности налогов, то она связана с тем, что го</w:t>
      </w:r>
      <w:r>
        <w:rPr>
          <w:color w:val="000000"/>
        </w:rPr>
        <w:softHyphen/>
        <w:t>сударство, выражая интересы общества в различных сферах де</w:t>
      </w:r>
      <w:r>
        <w:rPr>
          <w:color w:val="000000"/>
        </w:rPr>
        <w:softHyphen/>
        <w:t>ятельности, вырабатывает и осуществляет соответствующую политику. При этом для государственного регулирования соци</w:t>
      </w:r>
      <w:r>
        <w:rPr>
          <w:color w:val="000000"/>
        </w:rPr>
        <w:softHyphen/>
        <w:t>ально-экономических процессов в качестве средства взаимодей</w:t>
      </w:r>
      <w:r>
        <w:rPr>
          <w:color w:val="000000"/>
        </w:rPr>
        <w:softHyphen/>
        <w:t>ствия используется финансово-бюджетный механизм и его сос</w:t>
      </w:r>
      <w:r>
        <w:rPr>
          <w:color w:val="000000"/>
        </w:rPr>
        <w:softHyphen/>
        <w:t>тавная часть — налоги.</w:t>
      </w:r>
    </w:p>
    <w:p w:rsidR="00505F66" w:rsidRDefault="00505F66" w:rsidP="00505F66">
      <w:pPr>
        <w:pStyle w:val="a5"/>
        <w:spacing w:line="240" w:lineRule="auto"/>
        <w:ind w:firstLine="624"/>
        <w:rPr>
          <w:szCs w:val="28"/>
        </w:rPr>
      </w:pPr>
      <w:r w:rsidRPr="001C0839">
        <w:rPr>
          <w:szCs w:val="28"/>
        </w:rPr>
        <w:t>Таким образом</w:t>
      </w:r>
      <w:r>
        <w:rPr>
          <w:szCs w:val="28"/>
        </w:rPr>
        <w:t xml:space="preserve"> можно дать следующее определение налогов. </w:t>
      </w:r>
      <w:r w:rsidRPr="006768DC">
        <w:rPr>
          <w:szCs w:val="28"/>
        </w:rPr>
        <w:t>Налоги – это обязательные платежи юридических и физических лиц в бюджет,  установленные и принудительно изымаемые  государством в форме перераспределения части  общественного продукта, используемого  на удовлетворение общ</w:t>
      </w:r>
      <w:r>
        <w:rPr>
          <w:szCs w:val="28"/>
        </w:rPr>
        <w:t xml:space="preserve">егосударственных потребностей </w:t>
      </w:r>
      <w:r w:rsidRPr="00690AC2">
        <w:rPr>
          <w:szCs w:val="28"/>
        </w:rPr>
        <w:t>[</w:t>
      </w:r>
      <w:r>
        <w:rPr>
          <w:szCs w:val="28"/>
        </w:rPr>
        <w:t>2, с. 116</w:t>
      </w:r>
      <w:r w:rsidRPr="00690AC2">
        <w:rPr>
          <w:szCs w:val="28"/>
        </w:rPr>
        <w:t>]</w:t>
      </w:r>
      <w:r>
        <w:rPr>
          <w:szCs w:val="28"/>
        </w:rPr>
        <w:t>.</w:t>
      </w:r>
    </w:p>
    <w:p w:rsidR="00505F66" w:rsidRDefault="00505F66" w:rsidP="00505F66">
      <w:pPr>
        <w:pStyle w:val="a5"/>
        <w:spacing w:line="240" w:lineRule="auto"/>
        <w:ind w:firstLine="624"/>
        <w:rPr>
          <w:szCs w:val="28"/>
        </w:rPr>
      </w:pPr>
      <w:r>
        <w:rPr>
          <w:szCs w:val="28"/>
        </w:rPr>
        <w:t xml:space="preserve"> Согласно действующему налоговому кодексу,</w:t>
      </w:r>
      <w:r w:rsidRPr="001C0839">
        <w:rPr>
          <w:szCs w:val="28"/>
        </w:rPr>
        <w:t xml:space="preserve"> </w:t>
      </w:r>
      <w:r>
        <w:rPr>
          <w:szCs w:val="28"/>
        </w:rPr>
        <w:t>на</w:t>
      </w:r>
      <w:r w:rsidRPr="001C0839">
        <w:rPr>
          <w:szCs w:val="28"/>
        </w:rPr>
        <w:t>логом признается обязательный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республиканский и (или) местные бюджеты</w:t>
      </w:r>
      <w:r>
        <w:rPr>
          <w:szCs w:val="28"/>
        </w:rPr>
        <w:t xml:space="preserve"> [3,статья 6</w:t>
      </w:r>
      <w:r w:rsidRPr="00FC174A">
        <w:rPr>
          <w:szCs w:val="28"/>
        </w:rPr>
        <w:t>]</w:t>
      </w:r>
      <w:r w:rsidRPr="001C0839">
        <w:rPr>
          <w:szCs w:val="28"/>
        </w:rPr>
        <w:t xml:space="preserve">. </w:t>
      </w:r>
    </w:p>
    <w:p w:rsidR="00505F66" w:rsidRPr="001C0839" w:rsidRDefault="00505F66" w:rsidP="00505F66">
      <w:pPr>
        <w:pStyle w:val="a5"/>
        <w:spacing w:line="240" w:lineRule="auto"/>
        <w:ind w:firstLine="624"/>
        <w:rPr>
          <w:szCs w:val="28"/>
        </w:rPr>
      </w:pPr>
      <w:r w:rsidRPr="001C0839">
        <w:rPr>
          <w:szCs w:val="28"/>
        </w:rPr>
        <w:t xml:space="preserve">Социально-экономическая сущность, внутреннее содержание налогов проявляется через их функции. </w:t>
      </w:r>
      <w:r>
        <w:rPr>
          <w:szCs w:val="28"/>
        </w:rPr>
        <w:t>В числе налоговых функций выделяются</w:t>
      </w:r>
      <w:r w:rsidRPr="001C0839">
        <w:rPr>
          <w:szCs w:val="28"/>
        </w:rPr>
        <w:t>:</w:t>
      </w:r>
    </w:p>
    <w:p w:rsidR="00505F66" w:rsidRPr="001C0839" w:rsidRDefault="00505F66" w:rsidP="00505F66">
      <w:pPr>
        <w:pStyle w:val="a5"/>
        <w:numPr>
          <w:ilvl w:val="0"/>
          <w:numId w:val="2"/>
        </w:numPr>
        <w:spacing w:line="240" w:lineRule="auto"/>
        <w:ind w:left="0" w:firstLine="624"/>
        <w:rPr>
          <w:szCs w:val="28"/>
        </w:rPr>
      </w:pPr>
      <w:r>
        <w:rPr>
          <w:szCs w:val="28"/>
        </w:rPr>
        <w:t xml:space="preserve"> фискальная</w:t>
      </w:r>
    </w:p>
    <w:p w:rsidR="00505F66" w:rsidRPr="001C0839" w:rsidRDefault="00505F66" w:rsidP="00505F66">
      <w:pPr>
        <w:pStyle w:val="a5"/>
        <w:numPr>
          <w:ilvl w:val="0"/>
          <w:numId w:val="2"/>
        </w:numPr>
        <w:spacing w:line="240" w:lineRule="auto"/>
        <w:ind w:left="0" w:firstLine="624"/>
        <w:rPr>
          <w:szCs w:val="28"/>
        </w:rPr>
      </w:pPr>
      <w:r>
        <w:rPr>
          <w:szCs w:val="28"/>
        </w:rPr>
        <w:t>стимулирующая</w:t>
      </w:r>
    </w:p>
    <w:p w:rsidR="00505F66" w:rsidRDefault="00505F66" w:rsidP="00505F66">
      <w:pPr>
        <w:pStyle w:val="a5"/>
        <w:numPr>
          <w:ilvl w:val="0"/>
          <w:numId w:val="2"/>
        </w:numPr>
        <w:spacing w:line="240" w:lineRule="auto"/>
        <w:ind w:left="0" w:firstLine="624"/>
        <w:rPr>
          <w:szCs w:val="28"/>
        </w:rPr>
      </w:pPr>
      <w:r>
        <w:rPr>
          <w:szCs w:val="28"/>
        </w:rPr>
        <w:t>распределительная</w:t>
      </w:r>
    </w:p>
    <w:p w:rsidR="00505F66" w:rsidRPr="001C0839" w:rsidRDefault="00505F66" w:rsidP="00505F66">
      <w:pPr>
        <w:pStyle w:val="a5"/>
        <w:numPr>
          <w:ilvl w:val="0"/>
          <w:numId w:val="2"/>
        </w:numPr>
        <w:spacing w:line="240" w:lineRule="auto"/>
        <w:ind w:left="0" w:firstLine="624"/>
        <w:rPr>
          <w:szCs w:val="28"/>
        </w:rPr>
      </w:pPr>
      <w:r w:rsidRPr="001C0839">
        <w:rPr>
          <w:szCs w:val="28"/>
        </w:rPr>
        <w:t>регу</w:t>
      </w:r>
      <w:r>
        <w:rPr>
          <w:szCs w:val="28"/>
        </w:rPr>
        <w:t xml:space="preserve">лирующая </w:t>
      </w:r>
    </w:p>
    <w:p w:rsidR="00505F66" w:rsidRPr="001C0839" w:rsidRDefault="00505F66" w:rsidP="00505F66">
      <w:pPr>
        <w:pStyle w:val="a5"/>
        <w:numPr>
          <w:ilvl w:val="0"/>
          <w:numId w:val="2"/>
        </w:numPr>
        <w:spacing w:line="240" w:lineRule="auto"/>
        <w:ind w:left="0" w:firstLine="624"/>
        <w:rPr>
          <w:szCs w:val="28"/>
        </w:rPr>
      </w:pPr>
      <w:r>
        <w:rPr>
          <w:szCs w:val="28"/>
        </w:rPr>
        <w:t xml:space="preserve">контрольная </w:t>
      </w:r>
      <w:r w:rsidRPr="0029648A">
        <w:rPr>
          <w:szCs w:val="28"/>
        </w:rPr>
        <w:t>[</w:t>
      </w:r>
      <w:r>
        <w:rPr>
          <w:szCs w:val="28"/>
        </w:rPr>
        <w:t>1, с. 39</w:t>
      </w:r>
      <w:r w:rsidRPr="0029648A">
        <w:rPr>
          <w:szCs w:val="28"/>
        </w:rPr>
        <w:t>]</w:t>
      </w:r>
      <w:r>
        <w:rPr>
          <w:szCs w:val="28"/>
        </w:rPr>
        <w:t>.</w:t>
      </w:r>
    </w:p>
    <w:p w:rsidR="00505F66" w:rsidRDefault="00505F66" w:rsidP="00505F66">
      <w:pPr>
        <w:pStyle w:val="a5"/>
        <w:spacing w:line="240" w:lineRule="auto"/>
        <w:ind w:firstLine="624"/>
        <w:rPr>
          <w:color w:val="000000"/>
        </w:rPr>
      </w:pPr>
      <w:bookmarkStart w:id="0" w:name="Функции"/>
      <w:bookmarkEnd w:id="0"/>
      <w:r w:rsidRPr="006B6BCE">
        <w:rPr>
          <w:i/>
          <w:szCs w:val="28"/>
        </w:rPr>
        <w:t>Фискальная</w:t>
      </w:r>
      <w:r w:rsidRPr="006B6BCE">
        <w:rPr>
          <w:szCs w:val="28"/>
        </w:rPr>
        <w:t xml:space="preserve"> функция проявляется в бесперебойном обеспе</w:t>
      </w:r>
      <w:r w:rsidRPr="006B6BCE">
        <w:rPr>
          <w:szCs w:val="28"/>
        </w:rPr>
        <w:softHyphen/>
        <w:t>чении государства финансовыми ресурсами, необходимыми для осуществления его деятельности. Это основная функция, характерная для всех государств на различных этапах разви</w:t>
      </w:r>
      <w:r w:rsidRPr="006B6BCE">
        <w:rPr>
          <w:szCs w:val="28"/>
        </w:rPr>
        <w:softHyphen/>
        <w:t xml:space="preserve">тия. </w:t>
      </w:r>
      <w:r>
        <w:rPr>
          <w:color w:val="000000"/>
        </w:rPr>
        <w:t>Фискальная функция налогов отражает форму принуди</w:t>
      </w:r>
      <w:r>
        <w:rPr>
          <w:color w:val="000000"/>
        </w:rPr>
        <w:softHyphen/>
        <w:t>тельного лишения юридического или физического лица при</w:t>
      </w:r>
      <w:r>
        <w:rPr>
          <w:color w:val="000000"/>
        </w:rPr>
        <w:softHyphen/>
        <w:t>надлежащей ему собственности в форме капитала или заработ</w:t>
      </w:r>
      <w:r>
        <w:rPr>
          <w:color w:val="000000"/>
        </w:rPr>
        <w:softHyphen/>
        <w:t>ка. Она рассматривается как своеобразный вид эксплуатации со стороны государства. Ей присуще единственное свойство — максимальная мобилизация финансовых ресурсов в доход госу</w:t>
      </w:r>
      <w:r>
        <w:rPr>
          <w:color w:val="000000"/>
        </w:rPr>
        <w:softHyphen/>
        <w:t>дарственного бюджета; оно позволяет бесперебойно обеспечи</w:t>
      </w:r>
      <w:r>
        <w:rPr>
          <w:color w:val="000000"/>
        </w:rPr>
        <w:softHyphen/>
        <w:t>вать доходную часть бюджета.</w:t>
      </w:r>
    </w:p>
    <w:p w:rsidR="00505F66" w:rsidRPr="006B6BCE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i/>
          <w:sz w:val="28"/>
          <w:szCs w:val="28"/>
        </w:rPr>
        <w:t>Стимулирующая</w:t>
      </w:r>
      <w:r w:rsidRPr="001C0839">
        <w:rPr>
          <w:sz w:val="28"/>
          <w:szCs w:val="28"/>
        </w:rPr>
        <w:t xml:space="preserve"> функция ориентирует налоговый механизм на стимулирование плательщика к определенным действиям.</w:t>
      </w:r>
      <w:r>
        <w:rPr>
          <w:sz w:val="28"/>
          <w:szCs w:val="28"/>
        </w:rPr>
        <w:t xml:space="preserve"> Она проявляется в изменении объекта обложения, уменьшении налогооблагаемой базы, понижении налоговой ставки и др.</w:t>
      </w:r>
      <w:r w:rsidRPr="001C0839">
        <w:rPr>
          <w:sz w:val="28"/>
          <w:szCs w:val="28"/>
        </w:rPr>
        <w:t xml:space="preserve"> Ради достижения необходимого ему эффекта государство может предоставлять льготы, отсрочки платежей, </w:t>
      </w:r>
      <w:r>
        <w:rPr>
          <w:sz w:val="28"/>
          <w:szCs w:val="28"/>
        </w:rPr>
        <w:t>исключения и преференции</w:t>
      </w:r>
      <w:r w:rsidRPr="001C0839">
        <w:rPr>
          <w:sz w:val="28"/>
          <w:szCs w:val="28"/>
        </w:rPr>
        <w:t xml:space="preserve">.  Задача стимулирующей </w:t>
      </w:r>
      <w:r>
        <w:rPr>
          <w:sz w:val="28"/>
          <w:szCs w:val="28"/>
        </w:rPr>
        <w:t>функции состоит в том, чтобы на</w:t>
      </w:r>
      <w:r w:rsidRPr="001C0839">
        <w:rPr>
          <w:sz w:val="28"/>
          <w:szCs w:val="28"/>
        </w:rPr>
        <w:t>ряду с применением оптимального уровня изъятий, создавать стимулы для развития приоритетных отраслей и производств, обеспечивающих э</w:t>
      </w:r>
      <w:r>
        <w:rPr>
          <w:sz w:val="28"/>
          <w:szCs w:val="28"/>
        </w:rPr>
        <w:t>кономический  прогресс общества.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6B6BCE">
        <w:rPr>
          <w:sz w:val="28"/>
          <w:szCs w:val="28"/>
        </w:rPr>
        <w:lastRenderedPageBreak/>
        <w:t xml:space="preserve">Из сущности налогов вытекает </w:t>
      </w:r>
      <w:r w:rsidRPr="006B6BCE">
        <w:rPr>
          <w:i/>
          <w:sz w:val="28"/>
          <w:szCs w:val="28"/>
        </w:rPr>
        <w:t>распределительная</w:t>
      </w:r>
      <w:r w:rsidRPr="006B6BCE">
        <w:rPr>
          <w:sz w:val="28"/>
          <w:szCs w:val="28"/>
        </w:rPr>
        <w:t>, а точнее</w:t>
      </w:r>
      <w:r>
        <w:rPr>
          <w:sz w:val="28"/>
          <w:szCs w:val="28"/>
        </w:rPr>
        <w:t xml:space="preserve"> </w:t>
      </w:r>
      <w:r w:rsidRPr="006B6BCE">
        <w:rPr>
          <w:sz w:val="28"/>
          <w:szCs w:val="28"/>
        </w:rPr>
        <w:t>перераспределительная функция, которая обеспечивает про</w:t>
      </w:r>
      <w:r w:rsidRPr="006B6BCE">
        <w:rPr>
          <w:sz w:val="28"/>
          <w:szCs w:val="28"/>
        </w:rPr>
        <w:softHyphen/>
        <w:t>цесс перераспределения части совокупного общественного про</w:t>
      </w:r>
      <w:r w:rsidRPr="006B6BCE">
        <w:rPr>
          <w:sz w:val="28"/>
          <w:szCs w:val="28"/>
        </w:rPr>
        <w:softHyphen/>
        <w:t>дукта, главным образом чистого дохода, и направление части его на расширенное воспроизводство израсходованных факто</w:t>
      </w:r>
      <w:r w:rsidRPr="006B6BCE">
        <w:rPr>
          <w:sz w:val="28"/>
          <w:szCs w:val="28"/>
        </w:rPr>
        <w:softHyphen/>
        <w:t>ров производства (капитала, труда, природных ресурсов), а дру</w:t>
      </w:r>
      <w:r w:rsidRPr="006B6BCE">
        <w:rPr>
          <w:sz w:val="28"/>
          <w:szCs w:val="28"/>
        </w:rPr>
        <w:softHyphen/>
        <w:t>гой его части — в централизованный фонд государственных ре</w:t>
      </w:r>
      <w:r w:rsidRPr="006B6BCE">
        <w:rPr>
          <w:sz w:val="28"/>
          <w:szCs w:val="28"/>
        </w:rPr>
        <w:softHyphen/>
        <w:t>сурсов, то есть в бюджет государства, в форме налогов. В этой функции реализуется общественное назначение налогов как особого централизованного инструмента распределительных отношений: через налоги идет формирование финансовых ре</w:t>
      </w:r>
      <w:r w:rsidRPr="006B6BCE">
        <w:rPr>
          <w:sz w:val="28"/>
          <w:szCs w:val="28"/>
        </w:rPr>
        <w:softHyphen/>
        <w:t>сурсов государства, аккумулируемых в бюджетной системе и внебюджетных фондах</w:t>
      </w:r>
      <w:r>
        <w:rPr>
          <w:sz w:val="28"/>
          <w:szCs w:val="28"/>
        </w:rPr>
        <w:t>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i/>
          <w:sz w:val="28"/>
          <w:szCs w:val="28"/>
        </w:rPr>
        <w:t>Регулирующая</w:t>
      </w:r>
      <w:r w:rsidRPr="001C0839">
        <w:rPr>
          <w:sz w:val="28"/>
          <w:szCs w:val="28"/>
        </w:rPr>
        <w:t xml:space="preserve"> функция реализуется через механизм налогового регулирования, который включает совокупность мер косвенного воздействия государства  на развитие производства путем изменения нормы изъятия доходов у предприятий в бюджет, повышения или понижения  общего уровня налогообложения, предоставления налоговых льгот, поощряющих деловую активность в отдельных сферах предпринима</w:t>
      </w:r>
      <w:r>
        <w:rPr>
          <w:sz w:val="28"/>
          <w:szCs w:val="28"/>
        </w:rPr>
        <w:t>тельства или регионах страны</w:t>
      </w:r>
      <w:r w:rsidRPr="001C08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05F66" w:rsidRPr="00020A56" w:rsidRDefault="00505F66" w:rsidP="00505F66">
      <w:pPr>
        <w:ind w:firstLine="624"/>
        <w:jc w:val="both"/>
        <w:rPr>
          <w:sz w:val="28"/>
          <w:szCs w:val="28"/>
        </w:rPr>
      </w:pPr>
      <w:r w:rsidRPr="00020A56">
        <w:rPr>
          <w:sz w:val="28"/>
          <w:szCs w:val="28"/>
        </w:rPr>
        <w:t>Осуществляя налоговое регулирование, государство прово</w:t>
      </w:r>
      <w:r w:rsidRPr="00020A56">
        <w:rPr>
          <w:sz w:val="28"/>
          <w:szCs w:val="28"/>
        </w:rPr>
        <w:softHyphen/>
        <w:t>дит всесторонний экономический анализ экономических сис</w:t>
      </w:r>
      <w:r w:rsidRPr="00020A56">
        <w:rPr>
          <w:sz w:val="28"/>
          <w:szCs w:val="28"/>
        </w:rPr>
        <w:softHyphen/>
        <w:t>тем и осуществляет налоговый контроль. Любое экономическое и, в частности, налоговое регулирование предполагает ряд дей</w:t>
      </w:r>
      <w:r w:rsidRPr="00020A56">
        <w:rPr>
          <w:sz w:val="28"/>
          <w:szCs w:val="28"/>
        </w:rPr>
        <w:softHyphen/>
        <w:t xml:space="preserve">ствий, которыми являются экономический анализ и контроль. Налогам, как и финансам, присуща </w:t>
      </w:r>
      <w:r w:rsidRPr="00020A56">
        <w:rPr>
          <w:i/>
          <w:sz w:val="28"/>
          <w:szCs w:val="28"/>
        </w:rPr>
        <w:t>контрольная</w:t>
      </w:r>
      <w:r w:rsidRPr="00020A56">
        <w:rPr>
          <w:sz w:val="28"/>
          <w:szCs w:val="28"/>
        </w:rPr>
        <w:t xml:space="preserve"> функция,</w:t>
      </w:r>
      <w:r>
        <w:rPr>
          <w:sz w:val="28"/>
          <w:szCs w:val="28"/>
        </w:rPr>
        <w:t xml:space="preserve"> </w:t>
      </w:r>
      <w:r w:rsidRPr="00020A56">
        <w:rPr>
          <w:sz w:val="28"/>
          <w:szCs w:val="28"/>
        </w:rPr>
        <w:t>которая способствует количественному и качественному отра</w:t>
      </w:r>
      <w:r w:rsidRPr="00020A56">
        <w:rPr>
          <w:sz w:val="28"/>
          <w:szCs w:val="28"/>
        </w:rPr>
        <w:softHyphen/>
        <w:t>жению хода распределительного процесса, позволяет контро</w:t>
      </w:r>
      <w:r w:rsidRPr="00020A56">
        <w:rPr>
          <w:sz w:val="28"/>
          <w:szCs w:val="28"/>
        </w:rPr>
        <w:softHyphen/>
        <w:t>лировать полноту и своевременность налоговых поступлений в бюджет и в конечном счете позволяет определять необходи</w:t>
      </w:r>
      <w:r w:rsidRPr="00020A56">
        <w:rPr>
          <w:sz w:val="28"/>
          <w:szCs w:val="28"/>
        </w:rPr>
        <w:softHyphen/>
        <w:t>мость реформирования налоговой системы.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020A56">
        <w:rPr>
          <w:sz w:val="28"/>
          <w:szCs w:val="28"/>
        </w:rPr>
        <w:t>Если рассматривать фундаментальные принципы налогооб</w:t>
      </w:r>
      <w:r w:rsidRPr="00020A56">
        <w:rPr>
          <w:sz w:val="28"/>
          <w:szCs w:val="28"/>
        </w:rPr>
        <w:softHyphen/>
        <w:t>ложения, то набор конкретных налоговых форм (видов нало</w:t>
      </w:r>
      <w:r w:rsidRPr="00020A56">
        <w:rPr>
          <w:sz w:val="28"/>
          <w:szCs w:val="28"/>
        </w:rPr>
        <w:softHyphen/>
        <w:t>гов) при разработке налоговой концепции должен быть сориен</w:t>
      </w:r>
      <w:r w:rsidRPr="00020A56">
        <w:rPr>
          <w:sz w:val="28"/>
          <w:szCs w:val="28"/>
        </w:rPr>
        <w:softHyphen/>
        <w:t>тирован на главную цель — равномерное разложение налого</w:t>
      </w:r>
      <w:r w:rsidRPr="00020A56">
        <w:rPr>
          <w:sz w:val="28"/>
          <w:szCs w:val="28"/>
        </w:rPr>
        <w:softHyphen/>
        <w:t>вой нагрузки между плательщиками и государством. Должно быть установлено максимально возможное равновесие между группами прямых и косвенных налогов, между фискальной, стимулирующей и регулирующей функциями, имея в виду, что косвенные налоги преследуют фискальные цели, а прямые на</w:t>
      </w:r>
      <w:r w:rsidRPr="00020A56">
        <w:rPr>
          <w:sz w:val="28"/>
          <w:szCs w:val="28"/>
        </w:rPr>
        <w:softHyphen/>
        <w:t>логи — стимулирующие.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Default="00505F66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B36125" w:rsidRDefault="00B36125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B36125" w:rsidRDefault="00B36125" w:rsidP="00505F66">
      <w:pPr>
        <w:pStyle w:val="a5"/>
        <w:spacing w:line="240" w:lineRule="auto"/>
        <w:ind w:firstLine="624"/>
        <w:rPr>
          <w:szCs w:val="28"/>
          <w:lang w:eastAsia="en-US"/>
        </w:rPr>
      </w:pPr>
    </w:p>
    <w:p w:rsidR="00505F66" w:rsidRPr="00281A92" w:rsidRDefault="00505F66" w:rsidP="00505F66">
      <w:pPr>
        <w:pStyle w:val="a5"/>
        <w:spacing w:line="240" w:lineRule="auto"/>
        <w:ind w:firstLine="624"/>
        <w:rPr>
          <w:sz w:val="32"/>
          <w:szCs w:val="28"/>
        </w:rPr>
      </w:pPr>
      <w:r w:rsidRPr="00281A92">
        <w:rPr>
          <w:sz w:val="32"/>
          <w:szCs w:val="28"/>
        </w:rPr>
        <w:t>1.2 Налогова</w:t>
      </w:r>
      <w:r>
        <w:rPr>
          <w:sz w:val="32"/>
          <w:szCs w:val="28"/>
        </w:rPr>
        <w:t>я система: понятие, ее элементы</w:t>
      </w:r>
    </w:p>
    <w:p w:rsidR="00505F66" w:rsidRDefault="00505F66" w:rsidP="00505F66">
      <w:pPr>
        <w:pStyle w:val="a5"/>
        <w:spacing w:line="240" w:lineRule="auto"/>
        <w:ind w:firstLine="624"/>
        <w:rPr>
          <w:szCs w:val="28"/>
        </w:rPr>
      </w:pPr>
    </w:p>
    <w:p w:rsidR="00505F66" w:rsidRPr="00401EA6" w:rsidRDefault="00505F66" w:rsidP="00505F66">
      <w:pPr>
        <w:ind w:firstLine="624"/>
        <w:jc w:val="both"/>
        <w:rPr>
          <w:sz w:val="28"/>
          <w:szCs w:val="28"/>
        </w:rPr>
      </w:pPr>
      <w:r w:rsidRPr="00401EA6">
        <w:rPr>
          <w:sz w:val="28"/>
          <w:szCs w:val="28"/>
        </w:rPr>
        <w:t>В условиях рыночных отношений налоговая система является одним из важнейших экономических регуляторов. Налоги – основная форма доходов государства. Налог взимается для покрытия общественно полезных потребностей всего общества, а не конкретного налогоплательщика.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401EA6">
        <w:rPr>
          <w:sz w:val="28"/>
          <w:szCs w:val="28"/>
        </w:rPr>
        <w:t>Под налоговой системой государства понимается совокупность налогов, сборов и пошлин, установленных на его территории и взимаемых с целью создания централизованного общегосударственного фонда финансовых ресурсов, а также совокупность принципов, способов, форм и методов их взимания</w:t>
      </w:r>
      <w:r>
        <w:rPr>
          <w:sz w:val="28"/>
          <w:szCs w:val="28"/>
        </w:rPr>
        <w:t xml:space="preserve"> </w:t>
      </w:r>
      <w:r w:rsidRPr="00E644FF">
        <w:rPr>
          <w:sz w:val="28"/>
          <w:szCs w:val="28"/>
        </w:rPr>
        <w:t>[</w:t>
      </w:r>
      <w:r>
        <w:rPr>
          <w:sz w:val="28"/>
          <w:szCs w:val="28"/>
        </w:rPr>
        <w:t>4, с.30</w:t>
      </w:r>
      <w:r w:rsidRPr="00E644FF">
        <w:rPr>
          <w:sz w:val="28"/>
          <w:szCs w:val="28"/>
        </w:rPr>
        <w:t>]</w:t>
      </w:r>
      <w:r w:rsidRPr="00401EA6">
        <w:rPr>
          <w:sz w:val="28"/>
          <w:szCs w:val="28"/>
        </w:rPr>
        <w:t>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В основе построения налоговой системы лежат следующие принципы:</w:t>
      </w:r>
    </w:p>
    <w:p w:rsidR="00505F66" w:rsidRPr="00121A93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1. Принцип справедливости, нейтральности по отношению ко всем плательщикам. Он заключатся во всеобщности обложения и в зависимости уровня налоговой ставки от уровня доходов и реализуется через дифференцированные налоговые ставки.</w:t>
      </w:r>
    </w:p>
    <w:p w:rsidR="00505F66" w:rsidRPr="00121A93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2. Принцип определенности, простоты и доступности, требующий, чтобы сумма, способ и время взимания налогов были заранее известны плательщикам.</w:t>
      </w:r>
    </w:p>
    <w:p w:rsidR="00505F66" w:rsidRPr="00121A93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3. Принцип однократности налогообложения, предполагающий взимание различных видов налогов с одного источника как на национальном, так и на международном уровне.</w:t>
      </w:r>
    </w:p>
    <w:p w:rsidR="00505F66" w:rsidRPr="00121A93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4. Принцип гибкости налогообложения, заключающийся в создании через систему льгот предпочтительных условий развития для отдельных направлений деятельности в соответствии с экономической политикой государства.</w:t>
      </w:r>
    </w:p>
    <w:p w:rsidR="00505F66" w:rsidRPr="00121A93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5. Принцип стабильности и устойчивости нормативных ставок налоговых платежей, а также порядка исчисления налоговых взносов в бюджет.</w:t>
      </w:r>
    </w:p>
    <w:p w:rsidR="00505F66" w:rsidRPr="00746089" w:rsidRDefault="00505F66" w:rsidP="00505F66">
      <w:pPr>
        <w:ind w:firstLine="624"/>
        <w:jc w:val="both"/>
        <w:rPr>
          <w:sz w:val="28"/>
          <w:szCs w:val="28"/>
        </w:rPr>
      </w:pPr>
      <w:r w:rsidRPr="00121A93">
        <w:rPr>
          <w:sz w:val="28"/>
          <w:szCs w:val="28"/>
        </w:rPr>
        <w:t>6. Принцип обязательности о</w:t>
      </w:r>
      <w:r>
        <w:rPr>
          <w:sz w:val="28"/>
          <w:szCs w:val="28"/>
        </w:rPr>
        <w:t>платы налогов</w:t>
      </w:r>
      <w:r w:rsidRPr="00746089">
        <w:rPr>
          <w:sz w:val="28"/>
          <w:szCs w:val="28"/>
        </w:rPr>
        <w:t xml:space="preserve"> [</w:t>
      </w:r>
      <w:r>
        <w:rPr>
          <w:sz w:val="28"/>
          <w:szCs w:val="28"/>
        </w:rPr>
        <w:t>5, с.566</w:t>
      </w:r>
      <w:r w:rsidRPr="0074608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05F66" w:rsidRPr="004E3D99" w:rsidRDefault="00505F66" w:rsidP="00505F66">
      <w:pPr>
        <w:widowControl w:val="0"/>
        <w:shd w:val="clear" w:color="auto" w:fill="FFFFFF"/>
        <w:ind w:firstLine="624"/>
        <w:jc w:val="both"/>
        <w:rPr>
          <w:color w:val="000000"/>
          <w:sz w:val="28"/>
          <w:szCs w:val="28"/>
        </w:rPr>
      </w:pPr>
      <w:r w:rsidRPr="004E3D99">
        <w:rPr>
          <w:color w:val="000000"/>
          <w:sz w:val="28"/>
          <w:szCs w:val="28"/>
        </w:rPr>
        <w:t>Основными элементами налоговой системы выступают: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объект налога – это имущество или доход, подлежащие обложению, измеримые количественно, которые служат базой для исчисления налога;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субъект налога – это налогоплательщик, то есть физическое или юридическое лицо, которое обязано в соответствии с законодательством уплатить налог;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источник налога, то есть доход</w:t>
      </w:r>
      <w:r>
        <w:rPr>
          <w:color w:val="000000"/>
          <w:sz w:val="28"/>
          <w:szCs w:val="28"/>
        </w:rPr>
        <w:t xml:space="preserve"> субъекта,</w:t>
      </w:r>
      <w:r w:rsidRPr="001C0839">
        <w:rPr>
          <w:color w:val="000000"/>
          <w:sz w:val="28"/>
          <w:szCs w:val="28"/>
        </w:rPr>
        <w:t xml:space="preserve"> из которого выплачивается налог;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налоговая база представляет собой стоимостную, физическую или иную характеристику объекта налогообложения.</w:t>
      </w:r>
    </w:p>
    <w:p w:rsidR="00505F66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lastRenderedPageBreak/>
        <w:t>налоговая ставка представляет собой величину налоговых начислений на единицу измерения налоговой базы, если иное не установлено настоящим Кодексом.</w:t>
      </w:r>
    </w:p>
    <w:p w:rsidR="00505F66" w:rsidRPr="00FA43AB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A43AB">
        <w:rPr>
          <w:color w:val="000000"/>
          <w:sz w:val="28"/>
          <w:szCs w:val="28"/>
        </w:rPr>
        <w:t>алоговая нагрузка –  это общая величина налоговой суммы.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налоговыми льготами признаются предоставляемые отдельным категориям плательщиков предусмотренные настоящим Кодексом и иными актами налогового законодательства преимущества по сравнению с другими плательщиками, включая возможность не уплачивать налог, сбор (пошлину) либо уплачивать их в меньшем размере.</w:t>
      </w:r>
    </w:p>
    <w:p w:rsidR="00505F66" w:rsidRPr="001C0839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1C0839">
        <w:rPr>
          <w:color w:val="000000"/>
          <w:sz w:val="28"/>
          <w:szCs w:val="28"/>
        </w:rPr>
        <w:t>срок уплаты налога – срок в который должен быть уплачен налог и который оговаривается в законодательстве, а за его нарушение, не зависимо от вины налогоплательщика, взимается пени в зависимости от просроченного срока.</w:t>
      </w:r>
    </w:p>
    <w:p w:rsidR="00505F66" w:rsidRPr="009A3B5D" w:rsidRDefault="00505F66" w:rsidP="00505F66">
      <w:pPr>
        <w:pStyle w:val="ListParagraph"/>
        <w:numPr>
          <w:ilvl w:val="0"/>
          <w:numId w:val="1"/>
        </w:numPr>
        <w:ind w:left="0" w:firstLine="624"/>
        <w:jc w:val="both"/>
        <w:rPr>
          <w:color w:val="000000"/>
          <w:sz w:val="28"/>
          <w:szCs w:val="28"/>
        </w:rPr>
      </w:pPr>
      <w:r w:rsidRPr="009A3B5D">
        <w:rPr>
          <w:color w:val="000000"/>
          <w:sz w:val="28"/>
          <w:szCs w:val="28"/>
        </w:rPr>
        <w:t>правила исчисления и порядок уплаты налога; штрафы и другие санкции за неуплату налога.</w:t>
      </w:r>
    </w:p>
    <w:p w:rsidR="00505F66" w:rsidRPr="001C0839" w:rsidRDefault="00505F66" w:rsidP="00505F66">
      <w:pPr>
        <w:pStyle w:val="article"/>
        <w:spacing w:before="0" w:after="0"/>
        <w:ind w:left="0" w:firstLine="624"/>
        <w:jc w:val="both"/>
        <w:rPr>
          <w:b w:val="0"/>
          <w:sz w:val="28"/>
          <w:szCs w:val="28"/>
        </w:rPr>
      </w:pPr>
      <w:r w:rsidRPr="001C0839">
        <w:rPr>
          <w:b w:val="0"/>
          <w:sz w:val="28"/>
          <w:szCs w:val="28"/>
        </w:rPr>
        <w:t>Основные принципы налогообложения в Республике Беларусь</w:t>
      </w:r>
      <w:r>
        <w:rPr>
          <w:b w:val="0"/>
          <w:sz w:val="28"/>
          <w:szCs w:val="28"/>
        </w:rPr>
        <w:t>:</w:t>
      </w:r>
    </w:p>
    <w:p w:rsidR="00505F66" w:rsidRPr="001C0839" w:rsidRDefault="00505F66" w:rsidP="00505F66">
      <w:pPr>
        <w:pStyle w:val="point"/>
        <w:numPr>
          <w:ins w:id="1" w:author="Unknown" w:date="2005-02-22T14:33:00Z"/>
        </w:numPr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>1. Каждое лицо обязано уплачивать законно установленные налоги, сборы (пошлины), по которым это лицо признается плательщиком.</w:t>
      </w:r>
    </w:p>
    <w:p w:rsidR="00505F66" w:rsidRPr="001C0839" w:rsidRDefault="00505F66" w:rsidP="00505F66">
      <w:pPr>
        <w:pStyle w:val="point"/>
        <w:numPr>
          <w:ins w:id="2" w:author="Unknown" w:date="2005-02-22T14:33:00Z"/>
        </w:numPr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 xml:space="preserve">2. Ни на кого не может быть возложена обязанность уплачивать налоги, сборы (пошлины), а также обладающие установленными настоящим Кодексом признаками налогов, сборов (пошлин) иные взносы и платежи, не предусмотренные настоящим Кодексом либо установленные в ином порядке, чем это </w:t>
      </w:r>
      <w:r w:rsidRPr="00505F66">
        <w:rPr>
          <w:sz w:val="28"/>
          <w:szCs w:val="28"/>
        </w:rPr>
        <w:t xml:space="preserve">определено </w:t>
      </w:r>
      <w:hyperlink r:id="rId7" w:history="1">
        <w:r w:rsidRPr="00505F66">
          <w:rPr>
            <w:rStyle w:val="a6"/>
            <w:color w:val="auto"/>
            <w:sz w:val="28"/>
            <w:szCs w:val="28"/>
            <w:u w:val="none"/>
          </w:rPr>
          <w:t>Конституцией Республики Беларусь</w:t>
        </w:r>
      </w:hyperlink>
      <w:r w:rsidRPr="00505F66">
        <w:rPr>
          <w:sz w:val="28"/>
          <w:szCs w:val="28"/>
        </w:rPr>
        <w:t>, настоящим Кодексом, принятыми в соответствии с ним законами, регулирующими</w:t>
      </w:r>
      <w:r w:rsidRPr="001C0839">
        <w:rPr>
          <w:sz w:val="28"/>
          <w:szCs w:val="28"/>
        </w:rPr>
        <w:t xml:space="preserve"> вопросы налогообложения, актами Президента Республики Беларусь.</w:t>
      </w:r>
    </w:p>
    <w:p w:rsidR="00505F66" w:rsidRPr="001C0839" w:rsidRDefault="00505F66" w:rsidP="00505F66">
      <w:pPr>
        <w:pStyle w:val="point"/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>3. Налогообложение в Республике Беларусь основывается на признании всеобщности и равенства.</w:t>
      </w:r>
    </w:p>
    <w:p w:rsidR="00505F66" w:rsidRPr="001C0839" w:rsidRDefault="00505F66" w:rsidP="00505F66">
      <w:pPr>
        <w:pStyle w:val="point"/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 xml:space="preserve">4. Не допускается установление налогов, сборов (пошлин) и льгот по их уплате, наносящих ущерб национальной безопасности Республики Беларусь, ее территориальной целостности, политической и экономической стабильности, в том числе нарушающих единое экономическое пространство Республики Беларусь, ограничивающих свободное передвижение физических лиц, перемещение товаров (работ, услуг) или финансовых средств в пределах территории Республики Беларусь либо создающих в нарушение </w:t>
      </w:r>
      <w:hyperlink r:id="rId8" w:history="1">
        <w:r w:rsidRPr="00505F66">
          <w:rPr>
            <w:rStyle w:val="a6"/>
            <w:color w:val="auto"/>
            <w:sz w:val="28"/>
            <w:szCs w:val="28"/>
            <w:u w:val="none"/>
          </w:rPr>
          <w:t>Конституции Республики Беларусь</w:t>
        </w:r>
      </w:hyperlink>
      <w:r w:rsidRPr="00505F66">
        <w:rPr>
          <w:sz w:val="28"/>
          <w:szCs w:val="28"/>
        </w:rPr>
        <w:t xml:space="preserve"> и принятых в соответствии с ней зако</w:t>
      </w:r>
      <w:r w:rsidRPr="001C0839">
        <w:rPr>
          <w:sz w:val="28"/>
          <w:szCs w:val="28"/>
        </w:rPr>
        <w:t>нодательных актов иные препятствия для осуществления предпринимательской и другой деятельности организаций и физических лиц, кроме запрещенной законодательными актами.</w:t>
      </w:r>
    </w:p>
    <w:p w:rsidR="00505F66" w:rsidRPr="001C0839" w:rsidRDefault="00505F66" w:rsidP="00505F66">
      <w:pPr>
        <w:pStyle w:val="point"/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>5. Допускается установление особых видов таможенных пошлин либо дифференцированных ставок таможенных пошлин в зависимости от страны происхождения товаров в соответствии с настоящим Кодексом и таможенным законодательством</w:t>
      </w:r>
      <w:r>
        <w:rPr>
          <w:sz w:val="28"/>
          <w:szCs w:val="28"/>
        </w:rPr>
        <w:t xml:space="preserve"> [3,статья 2</w:t>
      </w:r>
      <w:r w:rsidRPr="00FC174A">
        <w:rPr>
          <w:sz w:val="28"/>
          <w:szCs w:val="28"/>
        </w:rPr>
        <w:t>]</w:t>
      </w:r>
      <w:r w:rsidRPr="001C0839">
        <w:rPr>
          <w:sz w:val="28"/>
          <w:szCs w:val="28"/>
        </w:rPr>
        <w:t>.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 xml:space="preserve">Принципы и задачи налогообложения базируются на налоговом законодательстве, которое включает в себя: Налоговый Кодекс Республики </w:t>
      </w:r>
      <w:r w:rsidRPr="001C0839">
        <w:rPr>
          <w:sz w:val="28"/>
          <w:szCs w:val="28"/>
        </w:rPr>
        <w:lastRenderedPageBreak/>
        <w:t>Беларусь, декреты, указы и распоряжения Президента, Постановления Правительства, Нормативные правовые акты республиканских органов государственного управления, органов местного управления и самоуправления, регулирующие и содержащие  вопросы налогообложения.</w:t>
      </w:r>
    </w:p>
    <w:p w:rsidR="00505F66" w:rsidRPr="001C0839" w:rsidRDefault="00505F66" w:rsidP="00505F66">
      <w:pPr>
        <w:pStyle w:val="point"/>
        <w:numPr>
          <w:ins w:id="3" w:author="Unknown" w:date="2010-01-12T09:14:00Z"/>
        </w:numPr>
        <w:ind w:firstLine="624"/>
        <w:rPr>
          <w:sz w:val="28"/>
          <w:szCs w:val="28"/>
        </w:rPr>
      </w:pPr>
      <w:r w:rsidRPr="001C0839">
        <w:rPr>
          <w:sz w:val="28"/>
          <w:szCs w:val="28"/>
        </w:rPr>
        <w:t>Налоговый Кодекс устанавливает с</w:t>
      </w:r>
      <w:r>
        <w:rPr>
          <w:sz w:val="28"/>
          <w:szCs w:val="28"/>
        </w:rPr>
        <w:t>истему налогов, сборов (пошлин).</w:t>
      </w:r>
      <w:r w:rsidRPr="001C0839">
        <w:rPr>
          <w:sz w:val="28"/>
          <w:szCs w:val="28"/>
        </w:rPr>
        <w:t xml:space="preserve"> взимаемых в республиканский и (или) местные бюджеты, основные принципы налогообложения в Республике Беларусь, регулирует властные отношения по установлению, введению, изменению, прекращению действия налогов, сборов (пошлин) и отношения, возникающие в процессе исполнения налогового обязательства, осуществления налогового контроля, обжалования решений налоговых органов, действий (бездействия) их должностных лиц, а также устанавливает права и обязанности плательщиков, налоговых органов и других участников отношений, регулируемых налоговым законодательством</w:t>
      </w:r>
      <w:r>
        <w:rPr>
          <w:sz w:val="28"/>
          <w:szCs w:val="28"/>
        </w:rPr>
        <w:t xml:space="preserve"> [3,статья 1</w:t>
      </w:r>
      <w:r w:rsidRPr="00FC174A">
        <w:rPr>
          <w:sz w:val="28"/>
          <w:szCs w:val="28"/>
        </w:rPr>
        <w:t>]</w:t>
      </w:r>
      <w:r w:rsidRPr="001C0839">
        <w:rPr>
          <w:sz w:val="28"/>
          <w:szCs w:val="28"/>
        </w:rPr>
        <w:t>.</w:t>
      </w:r>
    </w:p>
    <w:p w:rsidR="00505F66" w:rsidRDefault="00505F66" w:rsidP="00505F66">
      <w:pPr>
        <w:pStyle w:val="point"/>
        <w:ind w:firstLine="624"/>
        <w:rPr>
          <w:sz w:val="28"/>
          <w:szCs w:val="28"/>
        </w:rPr>
      </w:pPr>
    </w:p>
    <w:p w:rsidR="00505F66" w:rsidRPr="001C0839" w:rsidRDefault="00505F66" w:rsidP="00505F66">
      <w:pPr>
        <w:pStyle w:val="point"/>
        <w:ind w:firstLine="624"/>
        <w:rPr>
          <w:sz w:val="28"/>
          <w:szCs w:val="28"/>
        </w:rPr>
      </w:pPr>
    </w:p>
    <w:p w:rsidR="00505F66" w:rsidRPr="00360894" w:rsidRDefault="009F2B4F" w:rsidP="00505F66">
      <w:pPr>
        <w:ind w:firstLine="624"/>
        <w:jc w:val="both"/>
        <w:rPr>
          <w:sz w:val="32"/>
          <w:szCs w:val="28"/>
        </w:rPr>
      </w:pPr>
      <w:r>
        <w:rPr>
          <w:sz w:val="32"/>
          <w:szCs w:val="28"/>
        </w:rPr>
        <w:t>1.3</w:t>
      </w:r>
      <w:r w:rsidR="00505F66" w:rsidRPr="00360894">
        <w:rPr>
          <w:sz w:val="32"/>
          <w:szCs w:val="28"/>
        </w:rPr>
        <w:t xml:space="preserve"> Классификация налогов</w:t>
      </w:r>
      <w:r w:rsidR="00505F66">
        <w:rPr>
          <w:sz w:val="32"/>
          <w:szCs w:val="28"/>
        </w:rPr>
        <w:t>, сборов (пошлин)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</w:p>
    <w:p w:rsidR="00505F66" w:rsidRPr="00360894" w:rsidRDefault="00505F66" w:rsidP="00505F66">
      <w:pPr>
        <w:ind w:firstLine="624"/>
        <w:jc w:val="both"/>
        <w:rPr>
          <w:sz w:val="28"/>
          <w:szCs w:val="28"/>
        </w:rPr>
      </w:pPr>
      <w:r w:rsidRPr="00360894">
        <w:rPr>
          <w:sz w:val="28"/>
          <w:szCs w:val="28"/>
        </w:rPr>
        <w:t>Классификация налогов - это группировка налогов по различным признакам. Для организации рационального управления налогообложением она имеет большое значение. Наибольшее распространение получило деление налогов по способу изъятия - на прямые и косвенные. В теории и практи</w:t>
      </w:r>
      <w:r w:rsidRPr="00360894">
        <w:rPr>
          <w:sz w:val="28"/>
          <w:szCs w:val="28"/>
        </w:rPr>
        <w:softHyphen/>
        <w:t>ке налогообложения существуют и другие не менее важные классификационные признаки. Эти признаки универсальны, а подведение под них тех или иных видов налогов и сборов за</w:t>
      </w:r>
      <w:r w:rsidRPr="00360894">
        <w:rPr>
          <w:sz w:val="28"/>
          <w:szCs w:val="28"/>
        </w:rPr>
        <w:softHyphen/>
        <w:t>висит от состояния общественно-экономических отношений в стране.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360894">
        <w:rPr>
          <w:sz w:val="28"/>
          <w:szCs w:val="28"/>
        </w:rPr>
        <w:t>Состав налогов налоговой системы Беларуси можно клас</w:t>
      </w:r>
      <w:r w:rsidRPr="00360894">
        <w:rPr>
          <w:sz w:val="28"/>
          <w:szCs w:val="28"/>
        </w:rPr>
        <w:softHyphen/>
        <w:t>сифицировать определенным образом, объединив группы на</w:t>
      </w:r>
      <w:r w:rsidRPr="00360894">
        <w:rPr>
          <w:sz w:val="28"/>
          <w:szCs w:val="28"/>
        </w:rPr>
        <w:softHyphen/>
        <w:t>логов по классификационным признакам: объект налогообло</w:t>
      </w:r>
      <w:r w:rsidRPr="00360894">
        <w:rPr>
          <w:sz w:val="28"/>
          <w:szCs w:val="28"/>
        </w:rPr>
        <w:softHyphen/>
        <w:t>жения, особенности ставки, полнота прав соответствующих бюджетов в использовании поступающих налоговых сумм и др. Данная классификация необходима как для составления на</w:t>
      </w:r>
      <w:r w:rsidRPr="00360894">
        <w:rPr>
          <w:sz w:val="28"/>
          <w:szCs w:val="28"/>
        </w:rPr>
        <w:softHyphen/>
        <w:t>логовых расчетов, составления отчетности с использованием компьютерной обработки данных, так и для проведения науч</w:t>
      </w:r>
      <w:r w:rsidRPr="00360894">
        <w:rPr>
          <w:sz w:val="28"/>
          <w:szCs w:val="28"/>
        </w:rPr>
        <w:softHyphen/>
        <w:t>но-практических исследований. Пользуясь такой классифика</w:t>
      </w:r>
      <w:r w:rsidRPr="00360894">
        <w:rPr>
          <w:sz w:val="28"/>
          <w:szCs w:val="28"/>
        </w:rPr>
        <w:softHyphen/>
        <w:t>цией, можно определить роль каждого налога и налоговой группы по отношению к республиканскому бюджету, местным</w:t>
      </w:r>
      <w:r>
        <w:rPr>
          <w:sz w:val="28"/>
          <w:szCs w:val="28"/>
        </w:rPr>
        <w:t xml:space="preserve"> бюджетам, по отношению к финансовому состоянию как плательщиков, так и государства </w:t>
      </w:r>
      <w:r w:rsidRPr="00555941">
        <w:rPr>
          <w:sz w:val="28"/>
          <w:szCs w:val="28"/>
        </w:rPr>
        <w:t>[</w:t>
      </w:r>
      <w:r>
        <w:rPr>
          <w:sz w:val="28"/>
          <w:szCs w:val="28"/>
        </w:rPr>
        <w:t>4, с. 24-25</w:t>
      </w:r>
      <w:r w:rsidRPr="00555941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05F66" w:rsidRPr="001C0839" w:rsidRDefault="00505F66" w:rsidP="00505F66">
      <w:pPr>
        <w:ind w:firstLine="624"/>
        <w:jc w:val="both"/>
        <w:rPr>
          <w:sz w:val="28"/>
          <w:szCs w:val="28"/>
        </w:rPr>
      </w:pPr>
      <w:r w:rsidRPr="001C0839">
        <w:rPr>
          <w:sz w:val="28"/>
          <w:szCs w:val="28"/>
        </w:rPr>
        <w:t>Основными классификационными признаками являются:</w:t>
      </w:r>
    </w:p>
    <w:p w:rsidR="00505F66" w:rsidRPr="00C53D4D" w:rsidRDefault="00505F66" w:rsidP="00505F66">
      <w:pPr>
        <w:ind w:firstLine="624"/>
        <w:jc w:val="both"/>
        <w:rPr>
          <w:sz w:val="28"/>
          <w:szCs w:val="28"/>
          <w:u w:val="single"/>
        </w:rPr>
      </w:pPr>
      <w:r w:rsidRPr="00C53D4D">
        <w:rPr>
          <w:sz w:val="28"/>
          <w:szCs w:val="28"/>
          <w:u w:val="single"/>
        </w:rPr>
        <w:t>1. по принадлежности к уровню власти:</w:t>
      </w:r>
    </w:p>
    <w:p w:rsidR="00505F66" w:rsidRPr="001C0839" w:rsidRDefault="00505F66" w:rsidP="00505F66">
      <w:pPr>
        <w:pStyle w:val="ListParagraph"/>
        <w:numPr>
          <w:ilvl w:val="0"/>
          <w:numId w:val="8"/>
        </w:numPr>
        <w:ind w:left="0" w:firstLine="624"/>
        <w:jc w:val="both"/>
        <w:rPr>
          <w:sz w:val="28"/>
          <w:szCs w:val="28"/>
        </w:rPr>
      </w:pPr>
      <w:r w:rsidRPr="00C53D4D">
        <w:rPr>
          <w:b/>
          <w:sz w:val="28"/>
          <w:szCs w:val="28"/>
        </w:rPr>
        <w:t>республиканские</w:t>
      </w:r>
      <w:r w:rsidRPr="001C0839">
        <w:rPr>
          <w:sz w:val="28"/>
          <w:szCs w:val="28"/>
        </w:rPr>
        <w:t xml:space="preserve"> налоги (взимаются центральным правительством на основании государственного законодательства и направляются в государственный бюджет), к которым относятся: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на добавленную стоимость;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акцизы;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lastRenderedPageBreak/>
        <w:t>налог на прибыль;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на доходы иностранных организаций, не осуществляющих деятельность в Республике Беларусь через постоянное представительство;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подоходный налог с физических лиц;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на недвижимость;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земельный налог;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экологический налог;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за добычу (изъятие) природных ресурсов;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 xml:space="preserve">сбор при ввозе на территорию Республики Беларусь </w:t>
      </w:r>
      <w:r w:rsidRPr="00360894">
        <w:rPr>
          <w:sz w:val="28"/>
        </w:rPr>
        <w:t>озоноразрушающих</w:t>
      </w:r>
      <w:r w:rsidRPr="001C0839">
        <w:rPr>
          <w:sz w:val="28"/>
          <w:szCs w:val="28"/>
        </w:rPr>
        <w:t xml:space="preserve"> веществ;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сбор за проезд автомобильных транспортных средств иностранных государств по автомобильным дорогам общего пользования Республики Беларусь;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сбор за выдачу разрешений на проезд автомобильных транспортных средств Республики Беларусь по территориям иностранных государств;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оффшорный сбор;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гербовый сбор;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консульский сбор;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государственная пошлина;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патентные пошлины;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таможенные пошлины и таможенные сборы.</w:t>
      </w:r>
    </w:p>
    <w:p w:rsidR="00505F66" w:rsidRPr="001C0839" w:rsidRDefault="00505F66" w:rsidP="00505F66">
      <w:pPr>
        <w:pStyle w:val="ConsNormal"/>
        <w:widowControl/>
        <w:numPr>
          <w:ilvl w:val="0"/>
          <w:numId w:val="8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C53D4D">
        <w:rPr>
          <w:rFonts w:ascii="Times New Roman" w:hAnsi="Times New Roman"/>
          <w:b/>
          <w:sz w:val="28"/>
          <w:szCs w:val="28"/>
        </w:rPr>
        <w:t>местные</w:t>
      </w:r>
      <w:r w:rsidRPr="001C0839">
        <w:rPr>
          <w:rFonts w:ascii="Times New Roman" w:hAnsi="Times New Roman"/>
          <w:sz w:val="28"/>
          <w:szCs w:val="28"/>
        </w:rPr>
        <w:t xml:space="preserve"> (взимаются местными органами управления на соответствующей территории и поступают в местный бюджет), к которым относятся: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на услуги;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налог за владение собаками;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сбор на развитие территорий;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курортный сбор;</w:t>
      </w:r>
    </w:p>
    <w:p w:rsidR="00505F66" w:rsidRPr="001C0839" w:rsidRDefault="00505F66" w:rsidP="00505F66">
      <w:pPr>
        <w:pStyle w:val="newncpi"/>
        <w:numPr>
          <w:ilvl w:val="0"/>
          <w:numId w:val="3"/>
        </w:numPr>
        <w:ind w:left="0" w:firstLine="624"/>
        <w:rPr>
          <w:sz w:val="28"/>
          <w:szCs w:val="28"/>
        </w:rPr>
      </w:pPr>
      <w:r w:rsidRPr="001C0839">
        <w:rPr>
          <w:sz w:val="28"/>
          <w:szCs w:val="28"/>
        </w:rPr>
        <w:t>сбор с заготовителей</w:t>
      </w:r>
      <w:r>
        <w:rPr>
          <w:sz w:val="28"/>
          <w:szCs w:val="28"/>
        </w:rPr>
        <w:t xml:space="preserve"> [2,статья 8-9</w:t>
      </w:r>
      <w:r w:rsidRPr="00FC174A">
        <w:rPr>
          <w:sz w:val="28"/>
          <w:szCs w:val="28"/>
        </w:rPr>
        <w:t>]</w:t>
      </w:r>
      <w:r w:rsidRPr="001C0839">
        <w:rPr>
          <w:sz w:val="28"/>
          <w:szCs w:val="28"/>
        </w:rPr>
        <w:t>.</w:t>
      </w:r>
    </w:p>
    <w:p w:rsidR="00505F66" w:rsidRPr="00C53D4D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  <w:u w:val="single"/>
        </w:rPr>
      </w:pPr>
      <w:r w:rsidRPr="00C53D4D">
        <w:rPr>
          <w:rFonts w:ascii="Times New Roman" w:hAnsi="Times New Roman"/>
          <w:sz w:val="28"/>
          <w:szCs w:val="28"/>
          <w:u w:val="single"/>
        </w:rPr>
        <w:t>2. от субъектов уплаты:</w:t>
      </w:r>
    </w:p>
    <w:p w:rsidR="00505F66" w:rsidRPr="001C0839" w:rsidRDefault="00505F66" w:rsidP="00505F66">
      <w:pPr>
        <w:pStyle w:val="ConsNormal"/>
        <w:widowControl/>
        <w:numPr>
          <w:ilvl w:val="0"/>
          <w:numId w:val="4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1C0839">
        <w:rPr>
          <w:rFonts w:ascii="Times New Roman" w:hAnsi="Times New Roman"/>
          <w:sz w:val="28"/>
          <w:szCs w:val="28"/>
        </w:rPr>
        <w:t>взимаемые с юридических лиц;</w:t>
      </w:r>
    </w:p>
    <w:p w:rsidR="00505F66" w:rsidRPr="001C0839" w:rsidRDefault="00505F66" w:rsidP="00505F66">
      <w:pPr>
        <w:pStyle w:val="ConsNormal"/>
        <w:widowControl/>
        <w:numPr>
          <w:ilvl w:val="0"/>
          <w:numId w:val="4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1C0839">
        <w:rPr>
          <w:rFonts w:ascii="Times New Roman" w:hAnsi="Times New Roman"/>
          <w:sz w:val="28"/>
          <w:szCs w:val="28"/>
        </w:rPr>
        <w:t>взимаемые с физических лиц.</w:t>
      </w:r>
    </w:p>
    <w:p w:rsidR="00505F66" w:rsidRPr="00C53D4D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  <w:u w:val="single"/>
        </w:rPr>
      </w:pPr>
      <w:r w:rsidRPr="00C53D4D">
        <w:rPr>
          <w:rFonts w:ascii="Times New Roman" w:hAnsi="Times New Roman"/>
          <w:sz w:val="28"/>
          <w:szCs w:val="28"/>
          <w:u w:val="single"/>
        </w:rPr>
        <w:t>3. по способу изъятия:</w:t>
      </w:r>
    </w:p>
    <w:p w:rsidR="00505F66" w:rsidRPr="001C0839" w:rsidRDefault="00505F66" w:rsidP="00505F66">
      <w:pPr>
        <w:pStyle w:val="ConsNormal"/>
        <w:widowControl/>
        <w:numPr>
          <w:ilvl w:val="0"/>
          <w:numId w:val="5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C53D4D">
        <w:rPr>
          <w:rFonts w:ascii="Times New Roman" w:hAnsi="Times New Roman"/>
          <w:b/>
          <w:sz w:val="28"/>
          <w:szCs w:val="28"/>
        </w:rPr>
        <w:t xml:space="preserve">прямые </w:t>
      </w:r>
      <w:r w:rsidRPr="001C0839">
        <w:rPr>
          <w:rFonts w:ascii="Times New Roman" w:hAnsi="Times New Roman"/>
          <w:sz w:val="28"/>
          <w:szCs w:val="28"/>
        </w:rPr>
        <w:t>– направлены на имущественные объекты или доходы юридических и физических лиц, к которым относятся:</w:t>
      </w:r>
    </w:p>
    <w:p w:rsidR="00505F66" w:rsidRPr="001C0839" w:rsidRDefault="00505F66" w:rsidP="00505F66">
      <w:pPr>
        <w:pStyle w:val="ConsNormal"/>
        <w:widowControl/>
        <w:numPr>
          <w:ilvl w:val="0"/>
          <w:numId w:val="6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1C0839">
        <w:rPr>
          <w:rFonts w:ascii="Times New Roman" w:hAnsi="Times New Roman"/>
          <w:sz w:val="28"/>
          <w:szCs w:val="28"/>
        </w:rPr>
        <w:t xml:space="preserve">реальные – </w:t>
      </w:r>
      <w:r w:rsidRPr="00555941">
        <w:rPr>
          <w:rFonts w:ascii="Times New Roman" w:hAnsi="Times New Roman"/>
          <w:sz w:val="28"/>
          <w:szCs w:val="28"/>
        </w:rPr>
        <w:t>построены без учета личности платель</w:t>
      </w:r>
      <w:r w:rsidRPr="00555941">
        <w:rPr>
          <w:rFonts w:ascii="Times New Roman" w:hAnsi="Times New Roman"/>
          <w:sz w:val="28"/>
          <w:szCs w:val="28"/>
        </w:rPr>
        <w:softHyphen/>
        <w:t>щика и уровня доходности объекта налогообложения. Сам факт наличия имущества является основанием для налогооб</w:t>
      </w:r>
      <w:r w:rsidRPr="00555941">
        <w:rPr>
          <w:rFonts w:ascii="Times New Roman" w:hAnsi="Times New Roman"/>
          <w:sz w:val="28"/>
          <w:szCs w:val="28"/>
        </w:rPr>
        <w:softHyphen/>
        <w:t xml:space="preserve">ложения. </w:t>
      </w:r>
      <w:r w:rsidRPr="001C0839">
        <w:rPr>
          <w:rFonts w:ascii="Times New Roman" w:hAnsi="Times New Roman"/>
          <w:sz w:val="28"/>
          <w:szCs w:val="28"/>
        </w:rPr>
        <w:t xml:space="preserve">К ним относятся: земельный налог, налог с объектов строений, </w:t>
      </w:r>
      <w:r w:rsidRPr="00555941">
        <w:rPr>
          <w:rFonts w:ascii="Times New Roman" w:hAnsi="Times New Roman"/>
          <w:color w:val="000000"/>
          <w:sz w:val="28"/>
        </w:rPr>
        <w:t>налог на ценные бумаги</w:t>
      </w:r>
      <w:r>
        <w:rPr>
          <w:rFonts w:ascii="Times New Roman" w:hAnsi="Times New Roman"/>
          <w:color w:val="000000"/>
          <w:sz w:val="28"/>
        </w:rPr>
        <w:t xml:space="preserve"> и др.</w:t>
      </w:r>
      <w:r w:rsidRPr="001C0839">
        <w:rPr>
          <w:rFonts w:ascii="Times New Roman" w:hAnsi="Times New Roman"/>
          <w:sz w:val="28"/>
          <w:szCs w:val="28"/>
        </w:rPr>
        <w:t>;</w:t>
      </w:r>
    </w:p>
    <w:p w:rsidR="00505F66" w:rsidRPr="00555941" w:rsidRDefault="00505F66" w:rsidP="00505F66">
      <w:pPr>
        <w:pStyle w:val="ConsNormal"/>
        <w:widowControl/>
        <w:numPr>
          <w:ilvl w:val="0"/>
          <w:numId w:val="6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555941">
        <w:rPr>
          <w:rFonts w:ascii="Times New Roman" w:hAnsi="Times New Roman"/>
          <w:sz w:val="28"/>
          <w:szCs w:val="28"/>
        </w:rPr>
        <w:t xml:space="preserve">личные – это налоги на доход или имущество физических и юридических лиц, взимаемые с источников дохода или по декларации, при исчислении которых принимается во внимание финансовое положение </w:t>
      </w:r>
      <w:r w:rsidRPr="00555941">
        <w:rPr>
          <w:rFonts w:ascii="Times New Roman" w:hAnsi="Times New Roman"/>
          <w:sz w:val="28"/>
          <w:szCs w:val="28"/>
        </w:rPr>
        <w:lastRenderedPageBreak/>
        <w:t xml:space="preserve">налогоплательщика. К ним относятся: подоходный налог с населения, </w:t>
      </w:r>
      <w:r w:rsidRPr="00555941">
        <w:rPr>
          <w:rFonts w:ascii="Times New Roman" w:hAnsi="Times New Roman"/>
          <w:color w:val="000000"/>
          <w:sz w:val="28"/>
        </w:rPr>
        <w:t>поимущественный налог, подуш</w:t>
      </w:r>
      <w:r w:rsidRPr="00555941">
        <w:rPr>
          <w:rFonts w:ascii="Times New Roman" w:hAnsi="Times New Roman"/>
          <w:color w:val="000000"/>
          <w:sz w:val="28"/>
        </w:rPr>
        <w:softHyphen/>
        <w:t>ный налог, налог с наследства и дарений, налог на прибыль с корпораций, налог на сверхприбыль, налог на прирост ка</w:t>
      </w:r>
      <w:r w:rsidRPr="00555941">
        <w:rPr>
          <w:rFonts w:ascii="Times New Roman" w:hAnsi="Times New Roman"/>
          <w:color w:val="000000"/>
          <w:sz w:val="28"/>
        </w:rPr>
        <w:softHyphen/>
        <w:t>питала и др.</w:t>
      </w:r>
    </w:p>
    <w:p w:rsidR="00505F66" w:rsidRPr="00C53D4D" w:rsidRDefault="00505F66" w:rsidP="00505F66">
      <w:pPr>
        <w:pStyle w:val="ConsNormal"/>
        <w:widowControl/>
        <w:numPr>
          <w:ilvl w:val="0"/>
          <w:numId w:val="7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555941">
        <w:rPr>
          <w:rFonts w:ascii="Times New Roman" w:hAnsi="Times New Roman"/>
          <w:sz w:val="40"/>
          <w:szCs w:val="28"/>
        </w:rPr>
        <w:t xml:space="preserve"> </w:t>
      </w:r>
      <w:r w:rsidRPr="00C53D4D">
        <w:rPr>
          <w:rFonts w:ascii="Times New Roman" w:hAnsi="Times New Roman"/>
          <w:b/>
          <w:sz w:val="28"/>
          <w:szCs w:val="28"/>
        </w:rPr>
        <w:t>косвенные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3D4D">
        <w:rPr>
          <w:rFonts w:ascii="Times New Roman" w:hAnsi="Times New Roman"/>
          <w:b/>
          <w:sz w:val="28"/>
          <w:szCs w:val="28"/>
        </w:rPr>
        <w:t xml:space="preserve"> </w:t>
      </w:r>
      <w:r w:rsidRPr="00555941">
        <w:rPr>
          <w:rFonts w:ascii="Times New Roman" w:hAnsi="Times New Roman"/>
          <w:sz w:val="40"/>
          <w:szCs w:val="28"/>
        </w:rPr>
        <w:t xml:space="preserve">– </w:t>
      </w:r>
      <w:r w:rsidRPr="00555941">
        <w:rPr>
          <w:rFonts w:ascii="Times New Roman" w:hAnsi="Times New Roman"/>
          <w:color w:val="000000"/>
          <w:sz w:val="28"/>
        </w:rPr>
        <w:t>это налоги на товары и услуги, уста</w:t>
      </w:r>
      <w:r w:rsidRPr="00555941">
        <w:rPr>
          <w:rFonts w:ascii="Times New Roman" w:hAnsi="Times New Roman"/>
          <w:color w:val="000000"/>
          <w:sz w:val="28"/>
        </w:rPr>
        <w:softHyphen/>
        <w:t>навливаемые в виде надбавки к цене или тарифу и взимаемые в процессе потребления товаров и услуг.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C53D4D">
        <w:rPr>
          <w:rFonts w:ascii="Times New Roman" w:hAnsi="Times New Roman"/>
          <w:sz w:val="28"/>
          <w:szCs w:val="28"/>
        </w:rPr>
        <w:t>Основными видами косвенных налогов являются акцизы, госуда</w:t>
      </w:r>
      <w:r>
        <w:rPr>
          <w:rFonts w:ascii="Times New Roman" w:hAnsi="Times New Roman"/>
          <w:sz w:val="28"/>
          <w:szCs w:val="28"/>
        </w:rPr>
        <w:t xml:space="preserve">рственные фискальные монополии, </w:t>
      </w:r>
      <w:r w:rsidRPr="00C53D4D">
        <w:rPr>
          <w:rFonts w:ascii="Times New Roman" w:hAnsi="Times New Roman"/>
          <w:sz w:val="28"/>
          <w:szCs w:val="28"/>
        </w:rPr>
        <w:t>таможенные пошли</w:t>
      </w:r>
      <w:r w:rsidRPr="00C53D4D">
        <w:rPr>
          <w:rFonts w:ascii="Times New Roman" w:hAnsi="Times New Roman"/>
          <w:sz w:val="28"/>
          <w:szCs w:val="28"/>
        </w:rPr>
        <w:softHyphen/>
        <w:t>ны и т.п.</w:t>
      </w:r>
      <w:r w:rsidRPr="00D74D6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6, с. 39</w:t>
      </w:r>
      <w:r w:rsidRPr="00D74D63">
        <w:rPr>
          <w:rFonts w:ascii="Times New Roman" w:hAnsi="Times New Roman"/>
          <w:sz w:val="28"/>
          <w:szCs w:val="28"/>
        </w:rPr>
        <w:t>]</w:t>
      </w:r>
    </w:p>
    <w:p w:rsidR="00505F66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C53D4D">
        <w:rPr>
          <w:rFonts w:ascii="Times New Roman" w:hAnsi="Times New Roman"/>
          <w:sz w:val="28"/>
          <w:szCs w:val="28"/>
          <w:u w:val="single"/>
        </w:rPr>
        <w:t>4. по полноте права и использования налоговых сумм:</w:t>
      </w:r>
    </w:p>
    <w:p w:rsidR="00505F66" w:rsidRPr="00C53D4D" w:rsidRDefault="00505F66" w:rsidP="00505F66">
      <w:pPr>
        <w:pStyle w:val="ConsNormal"/>
        <w:widowControl/>
        <w:numPr>
          <w:ilvl w:val="0"/>
          <w:numId w:val="9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C53D4D">
        <w:rPr>
          <w:rFonts w:ascii="Times New Roman" w:hAnsi="Times New Roman"/>
          <w:b/>
          <w:sz w:val="28"/>
          <w:szCs w:val="28"/>
        </w:rPr>
        <w:t>закрепленные</w:t>
      </w:r>
      <w:r w:rsidRPr="00C53D4D">
        <w:rPr>
          <w:rFonts w:ascii="Times New Roman" w:hAnsi="Times New Roman"/>
          <w:sz w:val="28"/>
          <w:szCs w:val="28"/>
        </w:rPr>
        <w:t xml:space="preserve"> налоги представляют собой налоги, которые полностью в твердо фиксированной доле (в процентах) на пос</w:t>
      </w:r>
      <w:r w:rsidRPr="00C53D4D">
        <w:rPr>
          <w:rFonts w:ascii="Times New Roman" w:hAnsi="Times New Roman"/>
          <w:sz w:val="28"/>
          <w:szCs w:val="28"/>
        </w:rPr>
        <w:softHyphen/>
        <w:t>тоянной либо долговременной основе поступают в соответству</w:t>
      </w:r>
      <w:r w:rsidRPr="00C53D4D">
        <w:rPr>
          <w:rFonts w:ascii="Times New Roman" w:hAnsi="Times New Roman"/>
          <w:sz w:val="28"/>
          <w:szCs w:val="28"/>
        </w:rPr>
        <w:softHyphen/>
        <w:t>ющий бюджет, за которым они закреплены.</w:t>
      </w:r>
    </w:p>
    <w:p w:rsidR="00505F66" w:rsidRDefault="00505F66" w:rsidP="00505F66">
      <w:pPr>
        <w:pStyle w:val="ConsNormal"/>
        <w:widowControl/>
        <w:numPr>
          <w:ilvl w:val="0"/>
          <w:numId w:val="9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C53D4D">
        <w:rPr>
          <w:rFonts w:ascii="Times New Roman" w:hAnsi="Times New Roman"/>
          <w:b/>
          <w:sz w:val="28"/>
          <w:szCs w:val="28"/>
        </w:rPr>
        <w:t>регулирующие</w:t>
      </w:r>
      <w:r w:rsidRPr="00C53D4D">
        <w:rPr>
          <w:rFonts w:ascii="Times New Roman" w:hAnsi="Times New Roman"/>
          <w:sz w:val="28"/>
          <w:szCs w:val="28"/>
        </w:rPr>
        <w:t xml:space="preserve"> налоги - налоги, используемые для регулиро</w:t>
      </w:r>
      <w:r w:rsidRPr="00C53D4D">
        <w:rPr>
          <w:rFonts w:ascii="Times New Roman" w:hAnsi="Times New Roman"/>
          <w:sz w:val="28"/>
          <w:szCs w:val="28"/>
        </w:rPr>
        <w:softHyphen/>
        <w:t>вания поступлений в нижестоящие бюджеты в виде процентных отчислений от налогов по ставкам (нормативам), утвержденным в установленном порядке на очередной финансовый год.</w:t>
      </w:r>
    </w:p>
    <w:p w:rsidR="00505F66" w:rsidRPr="00A937E0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  <w:u w:val="single"/>
        </w:rPr>
      </w:pPr>
      <w:r w:rsidRPr="00A937E0">
        <w:rPr>
          <w:rFonts w:ascii="Times New Roman" w:hAnsi="Times New Roman"/>
          <w:sz w:val="28"/>
          <w:szCs w:val="28"/>
          <w:u w:val="single"/>
        </w:rPr>
        <w:t>5. в зависимости от назначения:</w:t>
      </w:r>
    </w:p>
    <w:p w:rsidR="00505F66" w:rsidRPr="00A937E0" w:rsidRDefault="00505F66" w:rsidP="00505F66">
      <w:pPr>
        <w:pStyle w:val="ConsNormal"/>
        <w:widowControl/>
        <w:numPr>
          <w:ilvl w:val="0"/>
          <w:numId w:val="9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A937E0">
        <w:rPr>
          <w:rFonts w:ascii="Times New Roman" w:hAnsi="Times New Roman"/>
          <w:b/>
          <w:sz w:val="28"/>
          <w:szCs w:val="28"/>
        </w:rPr>
        <w:t>бщие</w:t>
      </w:r>
      <w:r w:rsidRPr="00A937E0">
        <w:rPr>
          <w:rFonts w:ascii="Times New Roman" w:hAnsi="Times New Roman"/>
          <w:sz w:val="28"/>
          <w:szCs w:val="28"/>
        </w:rPr>
        <w:t xml:space="preserve"> налоги - налоги, которые обезличиваются при по</w:t>
      </w:r>
      <w:r w:rsidRPr="00A937E0">
        <w:rPr>
          <w:rFonts w:ascii="Times New Roman" w:hAnsi="Times New Roman"/>
          <w:sz w:val="28"/>
          <w:szCs w:val="28"/>
        </w:rPr>
        <w:softHyphen/>
        <w:t>ступлении в бюджет государства. Они предназначены для об</w:t>
      </w:r>
      <w:r w:rsidRPr="00A937E0">
        <w:rPr>
          <w:rFonts w:ascii="Times New Roman" w:hAnsi="Times New Roman"/>
          <w:sz w:val="28"/>
          <w:szCs w:val="28"/>
        </w:rPr>
        <w:softHyphen/>
        <w:t>щегосударственных мероприятий.</w:t>
      </w:r>
    </w:p>
    <w:p w:rsidR="00505F66" w:rsidRPr="00A937E0" w:rsidRDefault="00505F66" w:rsidP="00505F66">
      <w:pPr>
        <w:pStyle w:val="ConsNormal"/>
        <w:widowControl/>
        <w:numPr>
          <w:ilvl w:val="0"/>
          <w:numId w:val="9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A937E0">
        <w:rPr>
          <w:rFonts w:ascii="Times New Roman" w:hAnsi="Times New Roman"/>
          <w:b/>
          <w:sz w:val="28"/>
          <w:szCs w:val="28"/>
        </w:rPr>
        <w:t>специальные</w:t>
      </w:r>
      <w:r w:rsidRPr="00A937E0">
        <w:rPr>
          <w:rFonts w:ascii="Times New Roman" w:hAnsi="Times New Roman"/>
          <w:sz w:val="28"/>
          <w:szCs w:val="28"/>
        </w:rPr>
        <w:t xml:space="preserve"> целевые налоги - налоги, которые имеют строго определенное назначение и обычно формируют внебюд</w:t>
      </w:r>
      <w:r w:rsidRPr="00A937E0">
        <w:rPr>
          <w:rFonts w:ascii="Times New Roman" w:hAnsi="Times New Roman"/>
          <w:sz w:val="28"/>
          <w:szCs w:val="28"/>
        </w:rPr>
        <w:softHyphen/>
        <w:t>жетные фонды (пенсионный, социального страхования, обяза</w:t>
      </w:r>
      <w:r w:rsidRPr="00A937E0">
        <w:rPr>
          <w:rFonts w:ascii="Times New Roman" w:hAnsi="Times New Roman"/>
          <w:sz w:val="28"/>
          <w:szCs w:val="28"/>
        </w:rPr>
        <w:softHyphen/>
        <w:t>тельного медицинского страхования, дорожные фонды и др.). Такое деление сложилось исторически, когда не существовало бюджета, а функционировали различные фонды, счета и дей</w:t>
      </w:r>
      <w:r w:rsidRPr="00A937E0">
        <w:rPr>
          <w:rFonts w:ascii="Times New Roman" w:hAnsi="Times New Roman"/>
          <w:sz w:val="28"/>
          <w:szCs w:val="28"/>
        </w:rPr>
        <w:softHyphen/>
        <w:t>ствовали преимущественно целевые налоги.</w:t>
      </w:r>
    </w:p>
    <w:p w:rsidR="00505F66" w:rsidRPr="00A937E0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  <w:u w:val="single"/>
        </w:rPr>
      </w:pPr>
      <w:r w:rsidRPr="00A937E0">
        <w:rPr>
          <w:rFonts w:ascii="Times New Roman" w:hAnsi="Times New Roman"/>
          <w:sz w:val="28"/>
          <w:szCs w:val="28"/>
          <w:u w:val="single"/>
        </w:rPr>
        <w:t xml:space="preserve"> 6. по способу налогообложения:</w:t>
      </w:r>
    </w:p>
    <w:p w:rsidR="00505F66" w:rsidRDefault="00505F66" w:rsidP="00505F66">
      <w:pPr>
        <w:pStyle w:val="ConsNormal"/>
        <w:widowControl/>
        <w:numPr>
          <w:ilvl w:val="0"/>
          <w:numId w:val="6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A937E0">
        <w:rPr>
          <w:rFonts w:ascii="Times New Roman" w:hAnsi="Times New Roman"/>
          <w:b/>
          <w:sz w:val="28"/>
          <w:szCs w:val="28"/>
        </w:rPr>
        <w:t>кадастровые</w:t>
      </w:r>
      <w:r w:rsidRPr="00A937E0">
        <w:rPr>
          <w:rFonts w:ascii="Times New Roman" w:hAnsi="Times New Roman"/>
          <w:sz w:val="28"/>
          <w:szCs w:val="28"/>
        </w:rPr>
        <w:t xml:space="preserve"> предполагают использование кадастра (реестра, описи), содержащего перечень типичных сведений об оценке и средней доходности объекта налогообло</w:t>
      </w:r>
      <w:r w:rsidRPr="00A937E0">
        <w:rPr>
          <w:rFonts w:ascii="Times New Roman" w:hAnsi="Times New Roman"/>
          <w:sz w:val="28"/>
          <w:szCs w:val="28"/>
        </w:rPr>
        <w:softHyphen/>
        <w:t>жения (земли, домов), которые используются при исчислении соответствующего налога.</w:t>
      </w:r>
    </w:p>
    <w:p w:rsidR="00505F66" w:rsidRDefault="00505F66" w:rsidP="00505F66">
      <w:pPr>
        <w:pStyle w:val="ConsNormal"/>
        <w:widowControl/>
        <w:numPr>
          <w:ilvl w:val="0"/>
          <w:numId w:val="6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A937E0">
        <w:rPr>
          <w:rFonts w:ascii="Times New Roman" w:hAnsi="Times New Roman"/>
          <w:b/>
          <w:sz w:val="28"/>
          <w:szCs w:val="28"/>
        </w:rPr>
        <w:t>декларационные</w:t>
      </w:r>
      <w:r w:rsidRPr="00A937E0">
        <w:rPr>
          <w:rFonts w:ascii="Times New Roman" w:hAnsi="Times New Roman"/>
          <w:sz w:val="28"/>
          <w:szCs w:val="28"/>
        </w:rPr>
        <w:t xml:space="preserve"> предусматривают подачу плательщиком </w:t>
      </w:r>
      <w:r>
        <w:rPr>
          <w:rFonts w:ascii="Times New Roman" w:hAnsi="Times New Roman"/>
          <w:sz w:val="28"/>
          <w:szCs w:val="28"/>
        </w:rPr>
        <w:t xml:space="preserve">в налоговые органы официального </w:t>
      </w:r>
      <w:r w:rsidRPr="00A937E0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– декларации о величине объекта налогообложения, в которую включают данные о доходах и расходах плательщика, источниках доходов, налоговых льготах и порядке исчисления налога.</w:t>
      </w:r>
    </w:p>
    <w:p w:rsidR="00505F66" w:rsidRPr="00B97FA8" w:rsidRDefault="00505F66" w:rsidP="00505F66">
      <w:pPr>
        <w:pStyle w:val="ConsNormal"/>
        <w:widowControl/>
        <w:numPr>
          <w:ilvl w:val="0"/>
          <w:numId w:val="6"/>
        </w:numPr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 w:rsidRPr="00832732">
        <w:rPr>
          <w:rFonts w:ascii="Times New Roman" w:hAnsi="Times New Roman"/>
          <w:b/>
          <w:sz w:val="28"/>
          <w:szCs w:val="28"/>
        </w:rPr>
        <w:t xml:space="preserve">административные </w:t>
      </w:r>
      <w:r w:rsidRPr="00A937E0">
        <w:rPr>
          <w:rFonts w:ascii="Times New Roman" w:hAnsi="Times New Roman"/>
          <w:sz w:val="28"/>
          <w:szCs w:val="28"/>
        </w:rPr>
        <w:t>предполагают</w:t>
      </w:r>
      <w:r>
        <w:rPr>
          <w:rFonts w:ascii="Times New Roman" w:hAnsi="Times New Roman"/>
          <w:sz w:val="28"/>
          <w:szCs w:val="28"/>
        </w:rPr>
        <w:t xml:space="preserve"> исчисление и изъятие налога у источника выплаты дохода.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Сложную структуру имее</w:t>
      </w:r>
      <w:r w:rsidRPr="00B97FA8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деление </w:t>
      </w:r>
      <w:r w:rsidRPr="00F9350C">
        <w:rPr>
          <w:i/>
          <w:sz w:val="28"/>
          <w:szCs w:val="28"/>
        </w:rPr>
        <w:t>таможенных пошлин</w:t>
      </w:r>
      <w:r w:rsidRPr="00B97FA8">
        <w:rPr>
          <w:sz w:val="28"/>
          <w:szCs w:val="28"/>
        </w:rPr>
        <w:t>. Они классифицируются по различным признакам. Наиболее распространенной является классификация по следующим четырем признакам: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lastRenderedPageBreak/>
        <w:t>А</w:t>
      </w:r>
      <w:r>
        <w:rPr>
          <w:sz w:val="28"/>
          <w:szCs w:val="28"/>
        </w:rPr>
        <w:t>)</w:t>
      </w:r>
      <w:r w:rsidRPr="00B97FA8">
        <w:rPr>
          <w:sz w:val="28"/>
          <w:szCs w:val="28"/>
        </w:rPr>
        <w:t xml:space="preserve"> по происхождению: внутренние, транзитные, экспортные (вывозные) и импортные (ввозные);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B97FA8">
        <w:rPr>
          <w:sz w:val="28"/>
          <w:szCs w:val="28"/>
        </w:rPr>
        <w:t>по целям взимания: фискальные, протекционные, сверх</w:t>
      </w:r>
      <w:r w:rsidRPr="00B97FA8">
        <w:rPr>
          <w:sz w:val="28"/>
          <w:szCs w:val="28"/>
        </w:rPr>
        <w:softHyphen/>
        <w:t>протекционные, уравнительные, антидемпинговые, дискрими</w:t>
      </w:r>
      <w:r w:rsidRPr="00B97FA8">
        <w:rPr>
          <w:sz w:val="28"/>
          <w:szCs w:val="28"/>
        </w:rPr>
        <w:softHyphen/>
        <w:t>национные, преференциальные и статистические;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B97FA8">
        <w:rPr>
          <w:sz w:val="28"/>
          <w:szCs w:val="28"/>
        </w:rPr>
        <w:t>по характеру взимания (по ставкам): специфические, ад</w:t>
      </w:r>
      <w:r w:rsidRPr="00B97FA8">
        <w:rPr>
          <w:sz w:val="28"/>
          <w:szCs w:val="28"/>
        </w:rPr>
        <w:softHyphen/>
        <w:t>валорные (взимаемые в процентном отношении к таможенной стоимости товара) и кумулятивные (смешанные) таможенные</w:t>
      </w:r>
      <w:r>
        <w:rPr>
          <w:sz w:val="28"/>
          <w:szCs w:val="28"/>
        </w:rPr>
        <w:t xml:space="preserve"> </w:t>
      </w:r>
      <w:r w:rsidRPr="00B97FA8">
        <w:rPr>
          <w:sz w:val="28"/>
          <w:szCs w:val="28"/>
        </w:rPr>
        <w:t>пошлины;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B97FA8">
        <w:rPr>
          <w:sz w:val="28"/>
          <w:szCs w:val="28"/>
        </w:rPr>
        <w:t>по характеру отношений: конвенционные и автономные.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t>Конвенционная пошлина представляет собой платеж по международному договору, устанавливающий принципы тамо</w:t>
      </w:r>
      <w:r w:rsidRPr="00B97FA8">
        <w:rPr>
          <w:sz w:val="28"/>
          <w:szCs w:val="28"/>
        </w:rPr>
        <w:softHyphen/>
        <w:t>женного режима присоединившихся к конвенции стран с об</w:t>
      </w:r>
      <w:r w:rsidRPr="00B97FA8">
        <w:rPr>
          <w:sz w:val="28"/>
          <w:szCs w:val="28"/>
        </w:rPr>
        <w:softHyphen/>
        <w:t>щими правилами осуществления таможенного контроля и взи</w:t>
      </w:r>
      <w:r w:rsidRPr="00B97FA8">
        <w:rPr>
          <w:sz w:val="28"/>
          <w:szCs w:val="28"/>
        </w:rPr>
        <w:softHyphen/>
        <w:t>мания таможенных пошлин.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t>Автономная пошлина - вид таможенного тарифа, который устанавливается правительством страны в законодательном порядке; для него характерны более высокие ставки в отличие от договорного тарифа.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t>Таможенные пошлины бывают возвратные и дифференци</w:t>
      </w:r>
      <w:r w:rsidRPr="00B97FA8">
        <w:rPr>
          <w:sz w:val="28"/>
          <w:szCs w:val="28"/>
        </w:rPr>
        <w:softHyphen/>
        <w:t>альные.</w:t>
      </w:r>
    </w:p>
    <w:p w:rsidR="00505F66" w:rsidRPr="00B97FA8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t>Таможенная пошлина возвратная - сумма ввозных тамо</w:t>
      </w:r>
      <w:r w:rsidRPr="00B97FA8">
        <w:rPr>
          <w:sz w:val="28"/>
          <w:szCs w:val="28"/>
        </w:rPr>
        <w:softHyphen/>
        <w:t>женных пошлин, подлежащая возврату при вывозе продукции, полученной в результате переработки ввезенного товара; при</w:t>
      </w:r>
      <w:r w:rsidRPr="00B97FA8">
        <w:rPr>
          <w:sz w:val="28"/>
          <w:szCs w:val="28"/>
        </w:rPr>
        <w:softHyphen/>
        <w:t>меняется как способ повышения конкурентоспособности.</w:t>
      </w:r>
    </w:p>
    <w:p w:rsidR="00505F66" w:rsidRDefault="00505F66" w:rsidP="00505F66">
      <w:pPr>
        <w:ind w:firstLine="624"/>
        <w:jc w:val="both"/>
        <w:rPr>
          <w:sz w:val="28"/>
          <w:szCs w:val="28"/>
        </w:rPr>
      </w:pPr>
      <w:r w:rsidRPr="00B97FA8">
        <w:rPr>
          <w:sz w:val="28"/>
          <w:szCs w:val="28"/>
        </w:rPr>
        <w:t>Таможенная пошлина дифференциальная - вид пошли</w:t>
      </w:r>
      <w:r w:rsidRPr="00B97FA8">
        <w:rPr>
          <w:sz w:val="28"/>
          <w:szCs w:val="28"/>
        </w:rPr>
        <w:softHyphen/>
        <w:t>ны, предусматривающий различные ставки на один и тот же то</w:t>
      </w:r>
      <w:r w:rsidRPr="00B97FA8">
        <w:rPr>
          <w:sz w:val="28"/>
          <w:szCs w:val="28"/>
        </w:rPr>
        <w:softHyphen/>
        <w:t>вар, например, импортируемый из разных стран либо экспорти</w:t>
      </w:r>
      <w:r w:rsidRPr="00B97FA8">
        <w:rPr>
          <w:sz w:val="28"/>
          <w:szCs w:val="28"/>
        </w:rPr>
        <w:softHyphen/>
        <w:t>руемый в разное время года</w:t>
      </w:r>
      <w:r>
        <w:rPr>
          <w:sz w:val="28"/>
          <w:szCs w:val="28"/>
        </w:rPr>
        <w:t xml:space="preserve"> </w:t>
      </w:r>
      <w:r w:rsidRPr="00B97FA8">
        <w:rPr>
          <w:sz w:val="28"/>
          <w:szCs w:val="28"/>
        </w:rPr>
        <w:t>[</w:t>
      </w:r>
      <w:r>
        <w:rPr>
          <w:sz w:val="28"/>
          <w:szCs w:val="28"/>
        </w:rPr>
        <w:t>4, с. 27</w:t>
      </w:r>
      <w:r w:rsidRPr="00B97FA8">
        <w:rPr>
          <w:sz w:val="28"/>
          <w:szCs w:val="28"/>
        </w:rPr>
        <w:t>].</w:t>
      </w: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505F66">
      <w:pPr>
        <w:ind w:firstLine="624"/>
        <w:jc w:val="both"/>
        <w:rPr>
          <w:sz w:val="28"/>
          <w:szCs w:val="28"/>
        </w:rPr>
      </w:pPr>
    </w:p>
    <w:p w:rsidR="00020EDA" w:rsidRDefault="00020EDA" w:rsidP="00020EDA">
      <w:pPr>
        <w:rPr>
          <w:sz w:val="28"/>
          <w:szCs w:val="28"/>
        </w:rPr>
      </w:pPr>
    </w:p>
    <w:p w:rsidR="00020EDA" w:rsidRPr="00B36125" w:rsidRDefault="00B36125" w:rsidP="00B36125">
      <w:pPr>
        <w:ind w:firstLine="624"/>
        <w:jc w:val="both"/>
        <w:rPr>
          <w:rFonts w:eastAsia="Times New Roman"/>
          <w:b/>
          <w:color w:val="000000"/>
          <w:sz w:val="32"/>
          <w:szCs w:val="32"/>
          <w:lang w:bidi="he-IL"/>
        </w:rPr>
      </w:pPr>
      <w:r w:rsidRPr="00B36125">
        <w:rPr>
          <w:b/>
          <w:sz w:val="32"/>
          <w:szCs w:val="32"/>
        </w:rPr>
        <w:t>2 Анализ действующей налоговой системы Республики Беларусь</w:t>
      </w:r>
    </w:p>
    <w:p w:rsidR="00020EDA" w:rsidRDefault="00020EDA" w:rsidP="00020EDA">
      <w:pPr>
        <w:ind w:firstLine="624"/>
        <w:jc w:val="center"/>
        <w:rPr>
          <w:rFonts w:eastAsia="Times New Roman"/>
          <w:color w:val="000000"/>
          <w:sz w:val="28"/>
          <w:szCs w:val="28"/>
          <w:lang w:bidi="he-IL"/>
        </w:rPr>
      </w:pPr>
    </w:p>
    <w:p w:rsidR="004004C7" w:rsidRPr="004F3973" w:rsidRDefault="004004C7" w:rsidP="00020EDA">
      <w:pPr>
        <w:ind w:firstLine="624"/>
        <w:jc w:val="center"/>
        <w:rPr>
          <w:rFonts w:eastAsia="Times New Roman"/>
          <w:color w:val="000000"/>
          <w:sz w:val="28"/>
          <w:szCs w:val="28"/>
          <w:lang w:bidi="he-IL"/>
        </w:rPr>
      </w:pPr>
    </w:p>
    <w:p w:rsidR="00020EDA" w:rsidRPr="004F73AE" w:rsidRDefault="00020EDA" w:rsidP="00020EDA">
      <w:pPr>
        <w:ind w:firstLine="624"/>
        <w:jc w:val="both"/>
        <w:rPr>
          <w:b/>
          <w:sz w:val="28"/>
          <w:szCs w:val="28"/>
        </w:rPr>
      </w:pPr>
      <w:r w:rsidRPr="004F73AE">
        <w:rPr>
          <w:sz w:val="28"/>
          <w:szCs w:val="28"/>
        </w:rPr>
        <w:t>Развитие налоговой системы, отвечающее государственной стратегии развития, является одной из наиболее актуальных проблем теории и практики реформирования национальной экономики.</w:t>
      </w:r>
    </w:p>
    <w:p w:rsidR="00020EDA" w:rsidRPr="004F73AE" w:rsidRDefault="00020EDA" w:rsidP="00020EDA">
      <w:pPr>
        <w:ind w:firstLine="624"/>
        <w:jc w:val="both"/>
        <w:rPr>
          <w:b/>
          <w:sz w:val="28"/>
          <w:szCs w:val="28"/>
        </w:rPr>
      </w:pPr>
      <w:r w:rsidRPr="004F73AE">
        <w:rPr>
          <w:sz w:val="28"/>
          <w:szCs w:val="28"/>
        </w:rPr>
        <w:t>Налоговая система Республики Беларусь была сформирована в 1992 году. Налоговая политика того периода приобрела исключительно фискальный характер, который выразился в чрезмерном изъятии доходов у налогоплательщиков и в недостаточно эффективных способах его осуществления. В итоге  началось массовое уклонение от налогов и сокращение налоговой базы.</w:t>
      </w:r>
    </w:p>
    <w:p w:rsidR="00020EDA" w:rsidRPr="004F73AE" w:rsidRDefault="00020EDA" w:rsidP="00020EDA">
      <w:pPr>
        <w:ind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 xml:space="preserve">Вопрос о необходимости  преобразования налоговой системы обсуждается уже давно. С 1992 года проводились многочисленные  корректировки налогового законодательства, которые несколько уменьшили уровень налоговых изъятий, но принципиально не улучшали саму налоговую систему. В настоящее время в решении обозначаемой проблемы регулирующая и стимулирующая функции становятся доминантными </w:t>
      </w:r>
      <w:r>
        <w:rPr>
          <w:sz w:val="28"/>
          <w:szCs w:val="28"/>
        </w:rPr>
        <w:t>[7, с</w:t>
      </w:r>
      <w:r w:rsidRPr="004F73AE">
        <w:rPr>
          <w:sz w:val="28"/>
          <w:szCs w:val="28"/>
        </w:rPr>
        <w:t>.39].</w:t>
      </w:r>
    </w:p>
    <w:p w:rsidR="00020EDA" w:rsidRDefault="00020EDA" w:rsidP="00020EDA">
      <w:pPr>
        <w:pStyle w:val="ac"/>
        <w:ind w:firstLine="624"/>
        <w:jc w:val="both"/>
        <w:rPr>
          <w:rFonts w:ascii="Times New Roman" w:eastAsia="Calibri" w:hAnsi="Times New Roman"/>
          <w:sz w:val="28"/>
          <w:szCs w:val="28"/>
          <w:lang w:bidi="he-IL"/>
        </w:rPr>
      </w:pPr>
      <w:r>
        <w:rPr>
          <w:rFonts w:ascii="Times New Roman" w:eastAsia="Calibri" w:hAnsi="Times New Roman"/>
          <w:sz w:val="28"/>
          <w:szCs w:val="28"/>
          <w:lang w:bidi="he-IL"/>
        </w:rPr>
        <w:t>В настоящее время в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t xml:space="preserve"> Республик</w:t>
      </w:r>
      <w:r>
        <w:rPr>
          <w:rFonts w:ascii="Times New Roman" w:eastAsia="Calibri" w:hAnsi="Times New Roman"/>
          <w:sz w:val="28"/>
          <w:szCs w:val="28"/>
          <w:lang w:bidi="he-IL"/>
        </w:rPr>
        <w:t xml:space="preserve">е Беларусь 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t>имеются осо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бенности налогообложения, характерные для экономики рес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публики и получившие свое развитие в свете сложившихся социально-экономических отношений в государстве. В част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ности, не допускается: установление налогов, нарушающих единое экономическое пространство и единую налоговую сис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тему государства; установление налогов, которые прямо или косвенно ограничивают свободное перемещение в пределах республики капитала, товаров, денежных средств или ограничивают законную деятельность плательщиков; установ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ление дополнительных налогов или использование повышен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ных либо дифференцированных ставок налогов в зависимости от форм собственности, организационно-правовой формы хо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softHyphen/>
        <w:t>зяйствующих субъектов, гражданства фи</w:t>
      </w:r>
      <w:r>
        <w:rPr>
          <w:rFonts w:ascii="Times New Roman" w:eastAsia="Calibri" w:hAnsi="Times New Roman"/>
          <w:sz w:val="28"/>
          <w:szCs w:val="28"/>
          <w:lang w:bidi="he-IL"/>
        </w:rPr>
        <w:t xml:space="preserve">зического 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t>лица</w:t>
      </w:r>
      <w:r>
        <w:rPr>
          <w:rFonts w:ascii="Times New Roman" w:eastAsia="Calibri" w:hAnsi="Times New Roman"/>
          <w:sz w:val="28"/>
          <w:szCs w:val="28"/>
          <w:lang w:bidi="he-IL"/>
        </w:rPr>
        <w:t xml:space="preserve"> 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t>[</w:t>
      </w:r>
      <w:r>
        <w:rPr>
          <w:rFonts w:ascii="Times New Roman" w:eastAsia="Calibri" w:hAnsi="Times New Roman"/>
          <w:sz w:val="28"/>
          <w:szCs w:val="28"/>
          <w:lang w:bidi="he-IL"/>
        </w:rPr>
        <w:t>4, с. 33</w:t>
      </w:r>
      <w:r w:rsidRPr="005F0CE6">
        <w:rPr>
          <w:rFonts w:ascii="Times New Roman" w:eastAsia="Calibri" w:hAnsi="Times New Roman"/>
          <w:sz w:val="28"/>
          <w:szCs w:val="28"/>
          <w:lang w:bidi="he-IL"/>
        </w:rPr>
        <w:t>].</w:t>
      </w:r>
    </w:p>
    <w:p w:rsidR="00020EDA" w:rsidRPr="004F73AE" w:rsidRDefault="00020EDA" w:rsidP="00020EDA">
      <w:pPr>
        <w:pStyle w:val="ac"/>
        <w:ind w:firstLine="624"/>
        <w:jc w:val="both"/>
        <w:rPr>
          <w:rFonts w:ascii="Times New Roman" w:hAnsi="Times New Roman"/>
          <w:sz w:val="28"/>
          <w:szCs w:val="28"/>
        </w:rPr>
      </w:pPr>
      <w:r w:rsidRPr="005F0CE6">
        <w:rPr>
          <w:rFonts w:ascii="Times New Roman" w:eastAsia="Calibri" w:hAnsi="Times New Roman"/>
          <w:sz w:val="28"/>
          <w:szCs w:val="28"/>
          <w:lang w:bidi="he-IL"/>
        </w:rPr>
        <w:t>В</w:t>
      </w:r>
      <w:r w:rsidRPr="004F73AE">
        <w:rPr>
          <w:rFonts w:ascii="Times New Roman" w:hAnsi="Times New Roman"/>
          <w:sz w:val="28"/>
          <w:szCs w:val="28"/>
        </w:rPr>
        <w:t xml:space="preserve"> 2007 году белорусская экономика продолжала уверенно развиваться. Валовой внутренний продукт увеличился на 8,2 %, объемы промышленной и сельскохозяйственной продукции – соответственно на 8,5 и 4,1 %. Инвестиции в основной капитал возросли на 15,1 %, розничный товарооборот – на 15,3 %. Позитивная динамика наблюдалась также на </w:t>
      </w:r>
      <w:r w:rsidRPr="004F73AE">
        <w:rPr>
          <w:rFonts w:ascii="Times New Roman" w:hAnsi="Times New Roman"/>
          <w:sz w:val="28"/>
          <w:szCs w:val="28"/>
        </w:rPr>
        <w:lastRenderedPageBreak/>
        <w:t>потребительском рынке и во внешнеэкономи</w:t>
      </w:r>
      <w:r>
        <w:rPr>
          <w:rFonts w:ascii="Times New Roman" w:hAnsi="Times New Roman"/>
          <w:sz w:val="28"/>
          <w:szCs w:val="28"/>
        </w:rPr>
        <w:t>ческой деятельности республики.</w:t>
      </w:r>
    </w:p>
    <w:p w:rsidR="00020EDA" w:rsidRPr="004F73AE" w:rsidRDefault="00020EDA" w:rsidP="00020EDA">
      <w:pPr>
        <w:pStyle w:val="ac"/>
        <w:ind w:firstLine="624"/>
        <w:jc w:val="both"/>
        <w:rPr>
          <w:rFonts w:ascii="Times New Roman" w:hAnsi="Times New Roman"/>
          <w:sz w:val="28"/>
          <w:szCs w:val="28"/>
        </w:rPr>
      </w:pPr>
      <w:r w:rsidRPr="004F73AE">
        <w:rPr>
          <w:rFonts w:ascii="Times New Roman" w:hAnsi="Times New Roman"/>
          <w:sz w:val="28"/>
          <w:szCs w:val="28"/>
        </w:rPr>
        <w:t>Что касается налогового законодательства, то минувший год отмечен реализацией комплекса мер, направленных на снижение уровня налогового давления на экономику, наиболее значимыми из которых стали отмена чрезвычайного налога и обязательных отчислений в государственный фонд содействия занятости, изменение порядка налогообложения дивидендов, а также доходов страховых организаций. Кроме того, в целях стимулирования развития малого и среднего бизнеса, в том числе в малых и средних городских поселениях законодательными актами Главы государства предоставлены масштабные налоговые льготы, существенные изменения претерпела и упрощенная система налогообложения.</w:t>
      </w:r>
    </w:p>
    <w:p w:rsidR="00020EDA" w:rsidRPr="004F73AE" w:rsidRDefault="00020EDA" w:rsidP="00020EDA">
      <w:pPr>
        <w:pStyle w:val="ac"/>
        <w:ind w:firstLine="624"/>
        <w:jc w:val="both"/>
        <w:rPr>
          <w:rFonts w:ascii="Times New Roman" w:hAnsi="Times New Roman"/>
          <w:sz w:val="28"/>
          <w:szCs w:val="28"/>
        </w:rPr>
      </w:pPr>
      <w:r w:rsidRPr="004F73AE">
        <w:rPr>
          <w:rFonts w:ascii="Times New Roman" w:hAnsi="Times New Roman"/>
          <w:sz w:val="28"/>
          <w:szCs w:val="28"/>
        </w:rPr>
        <w:t>В этих условиях деятельность налоговой службы была направлена на безусловное выполнение доведенных планов по формированию доходной части консолидированного бюджета Республики Беларусь путем улучшения процесса собираемости налогов и повышения эффективности работы по всем направлениям.</w:t>
      </w:r>
    </w:p>
    <w:p w:rsidR="00020EDA" w:rsidRPr="004F73AE" w:rsidRDefault="00020EDA" w:rsidP="00020EDA">
      <w:pPr>
        <w:pStyle w:val="ac"/>
        <w:ind w:firstLine="624"/>
        <w:jc w:val="both"/>
        <w:rPr>
          <w:rFonts w:ascii="Times New Roman" w:hAnsi="Times New Roman"/>
          <w:sz w:val="28"/>
          <w:szCs w:val="28"/>
        </w:rPr>
      </w:pPr>
      <w:r w:rsidRPr="004F73AE">
        <w:rPr>
          <w:rFonts w:ascii="Times New Roman" w:hAnsi="Times New Roman"/>
          <w:sz w:val="28"/>
          <w:szCs w:val="28"/>
        </w:rPr>
        <w:t xml:space="preserve">По итогам 2007 года в консолидированный бюджет страны (без учета отчислений в Фонд социальной защиты населения Министерства труда и социальной защиты) поступило 36,6 трлн. рублей. Плановые назначения выполнены на 102,4 %, дополнительно в бюджет привлечено 843,3 млрд. рублей. </w:t>
      </w:r>
    </w:p>
    <w:p w:rsidR="00020EDA" w:rsidRPr="004F73AE" w:rsidRDefault="00020EDA" w:rsidP="00020EDA">
      <w:pPr>
        <w:pStyle w:val="ac"/>
        <w:ind w:firstLine="624"/>
        <w:jc w:val="both"/>
        <w:rPr>
          <w:rFonts w:ascii="Times New Roman" w:hAnsi="Times New Roman"/>
          <w:sz w:val="28"/>
          <w:szCs w:val="28"/>
        </w:rPr>
      </w:pPr>
      <w:r w:rsidRPr="004F73AE">
        <w:rPr>
          <w:rFonts w:ascii="Times New Roman" w:hAnsi="Times New Roman"/>
          <w:sz w:val="28"/>
          <w:szCs w:val="28"/>
        </w:rPr>
        <w:t xml:space="preserve">Платежи, контролируемые налоговыми органами, обеспечили формирование консолидированного бюджета в размере 26,5 трлн. рублей. Доведенные плановые задания налоговая служба выполнила на 102,3 %, дополнительно в бюджет мобилизовано 584,2 млрд. рублей. </w:t>
      </w:r>
    </w:p>
    <w:p w:rsidR="00020EDA" w:rsidRDefault="00020EDA" w:rsidP="00020EDA">
      <w:pPr>
        <w:ind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>Превалирующая масса налоговых поступлений традиционно сформирована плательщиками г. Минска (39,0 %). Далее следуют Гомельская (15,5 %), Витебска</w:t>
      </w:r>
      <w:r>
        <w:rPr>
          <w:sz w:val="28"/>
          <w:szCs w:val="28"/>
        </w:rPr>
        <w:t xml:space="preserve">я </w:t>
      </w:r>
      <w:r w:rsidRPr="004F73AE">
        <w:rPr>
          <w:sz w:val="28"/>
          <w:szCs w:val="28"/>
        </w:rPr>
        <w:t xml:space="preserve">(12,7 %) и Минская (10,8 %) области. На долю остальных регионов республики приходится 22 % всех контролируемых налоговой службой платежей (рисунок </w:t>
      </w:r>
      <w:r w:rsidR="009F2B4F">
        <w:rPr>
          <w:sz w:val="28"/>
          <w:szCs w:val="28"/>
        </w:rPr>
        <w:t>2.</w:t>
      </w:r>
      <w:r w:rsidRPr="004F73AE">
        <w:rPr>
          <w:sz w:val="28"/>
          <w:szCs w:val="28"/>
        </w:rPr>
        <w:t>1).</w:t>
      </w:r>
    </w:p>
    <w:p w:rsidR="00020EDA" w:rsidRDefault="00020EDA" w:rsidP="00020EDA">
      <w:pPr>
        <w:tabs>
          <w:tab w:val="left" w:pos="4536"/>
          <w:tab w:val="left" w:pos="5670"/>
          <w:tab w:val="left" w:pos="6804"/>
          <w:tab w:val="left" w:pos="7938"/>
        </w:tabs>
        <w:ind w:firstLine="624"/>
        <w:jc w:val="both"/>
        <w:rPr>
          <w:sz w:val="30"/>
        </w:rPr>
      </w:pPr>
      <w:r>
        <w:rPr>
          <w:sz w:val="30"/>
        </w:rPr>
        <w:t>В структуре поступлений лидирующие позиции принадлежат платежам организаций. От данной категории плательщиков в бюджет поступило 25,3 трлн. рублей (с учетом подоходного налога, удержанного из доходов физических лиц), или 95,7 % всех контролируемых налоговой службой доходов.</w:t>
      </w:r>
    </w:p>
    <w:p w:rsidR="00020EDA" w:rsidRPr="003F77BC" w:rsidRDefault="00020EDA" w:rsidP="00020EDA">
      <w:pPr>
        <w:pStyle w:val="3"/>
        <w:spacing w:after="0"/>
        <w:ind w:left="0" w:firstLine="624"/>
        <w:jc w:val="both"/>
        <w:rPr>
          <w:sz w:val="28"/>
        </w:rPr>
      </w:pPr>
      <w:r w:rsidRPr="003F77BC">
        <w:rPr>
          <w:sz w:val="28"/>
        </w:rPr>
        <w:t xml:space="preserve">По-прежнему основополагающим и наиболее стабильным звеном в формировании бюджета являются организации государственного сектора экономики, за счет </w:t>
      </w:r>
      <w:r>
        <w:rPr>
          <w:sz w:val="28"/>
        </w:rPr>
        <w:t>которых обеспечено 64,4 %</w:t>
      </w:r>
      <w:r w:rsidRPr="003F77BC">
        <w:rPr>
          <w:sz w:val="28"/>
        </w:rPr>
        <w:t xml:space="preserve"> налоговых поступлений. Основной вклад в государственную казну внесли организации конце</w:t>
      </w:r>
      <w:r>
        <w:rPr>
          <w:sz w:val="28"/>
        </w:rPr>
        <w:t>рна «Белнефтехим» (14,7 %</w:t>
      </w:r>
      <w:r w:rsidRPr="003F77BC">
        <w:rPr>
          <w:sz w:val="28"/>
        </w:rPr>
        <w:t>), Минист</w:t>
      </w:r>
      <w:r>
        <w:rPr>
          <w:sz w:val="28"/>
        </w:rPr>
        <w:t>ерства энергетики (10,1 %</w:t>
      </w:r>
      <w:r w:rsidRPr="003F77BC">
        <w:rPr>
          <w:sz w:val="28"/>
        </w:rPr>
        <w:t>), Министерс</w:t>
      </w:r>
      <w:r>
        <w:rPr>
          <w:sz w:val="28"/>
        </w:rPr>
        <w:t>тва промышленности (5,1 %</w:t>
      </w:r>
      <w:r w:rsidRPr="003F77BC">
        <w:rPr>
          <w:sz w:val="28"/>
        </w:rPr>
        <w:t>), концерна</w:t>
      </w:r>
      <w:r>
        <w:rPr>
          <w:sz w:val="28"/>
        </w:rPr>
        <w:t xml:space="preserve"> «Белгоспищепром» (4,4 %)</w:t>
      </w:r>
      <w:r w:rsidRPr="003F77BC">
        <w:rPr>
          <w:sz w:val="28"/>
        </w:rPr>
        <w:t>, Министерства транспо</w:t>
      </w:r>
      <w:r>
        <w:rPr>
          <w:sz w:val="28"/>
        </w:rPr>
        <w:t>рта и коммуникаций (3,4 %</w:t>
      </w:r>
      <w:r w:rsidRPr="003F77BC">
        <w:rPr>
          <w:sz w:val="28"/>
        </w:rPr>
        <w:t xml:space="preserve">), Министерства </w:t>
      </w:r>
      <w:r w:rsidRPr="003F77BC">
        <w:rPr>
          <w:sz w:val="28"/>
        </w:rPr>
        <w:lastRenderedPageBreak/>
        <w:t>архитектуры и строительства (3,1</w:t>
      </w:r>
      <w:r>
        <w:rPr>
          <w:sz w:val="28"/>
        </w:rPr>
        <w:t xml:space="preserve"> %</w:t>
      </w:r>
      <w:r w:rsidRPr="003F77BC">
        <w:rPr>
          <w:sz w:val="28"/>
        </w:rPr>
        <w:t>), Министерства связи (1,8 </w:t>
      </w:r>
      <w:r>
        <w:rPr>
          <w:sz w:val="28"/>
        </w:rPr>
        <w:t>%</w:t>
      </w:r>
      <w:r w:rsidRPr="003F77BC">
        <w:rPr>
          <w:sz w:val="28"/>
        </w:rPr>
        <w:t xml:space="preserve">), Министерства сельского хозяйства и продовольствия (1,2 </w:t>
      </w:r>
      <w:r>
        <w:rPr>
          <w:sz w:val="28"/>
        </w:rPr>
        <w:t>%).</w:t>
      </w:r>
    </w:p>
    <w:p w:rsidR="00020EDA" w:rsidRPr="004F73AE" w:rsidRDefault="00020EDA" w:rsidP="00020EDA">
      <w:pPr>
        <w:tabs>
          <w:tab w:val="left" w:pos="240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20EDA" w:rsidRPr="00CD020E" w:rsidRDefault="00825759" w:rsidP="00020EDA">
      <w:pPr>
        <w:ind w:firstLine="624"/>
        <w:jc w:val="center"/>
      </w:pPr>
      <w:r>
        <w:rPr>
          <w:noProof/>
        </w:rPr>
        <w:drawing>
          <wp:inline distT="0" distB="0" distL="0" distR="0">
            <wp:extent cx="5334000" cy="2705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EDA" w:rsidRPr="00CE384B" w:rsidRDefault="00020EDA" w:rsidP="00020EDA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2.</w:t>
      </w:r>
      <w:r w:rsidRPr="00CE384B">
        <w:rPr>
          <w:b/>
          <w:sz w:val="24"/>
          <w:szCs w:val="24"/>
        </w:rPr>
        <w:t>1 - Роль регионов в формировании доходов консолидированного бюджета за 2007 год</w:t>
      </w:r>
    </w:p>
    <w:p w:rsidR="00020EDA" w:rsidRPr="004F73AE" w:rsidRDefault="00020EDA" w:rsidP="00020EDA">
      <w:pPr>
        <w:pStyle w:val="3"/>
        <w:spacing w:after="0"/>
        <w:ind w:left="0" w:firstLine="624"/>
        <w:jc w:val="center"/>
        <w:rPr>
          <w:b/>
          <w:sz w:val="28"/>
          <w:szCs w:val="28"/>
        </w:rPr>
      </w:pPr>
    </w:p>
    <w:p w:rsidR="00020EDA" w:rsidRPr="009F2B4F" w:rsidRDefault="00020EDA" w:rsidP="00020EDA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8</w:t>
      </w:r>
      <w:r w:rsidR="009F2B4F" w:rsidRPr="009F2B4F">
        <w:t>]</w:t>
      </w:r>
    </w:p>
    <w:p w:rsidR="00020EDA" w:rsidRDefault="00020EDA" w:rsidP="00020EDA">
      <w:pPr>
        <w:ind w:firstLine="624"/>
        <w:jc w:val="both"/>
      </w:pPr>
    </w:p>
    <w:p w:rsidR="00020EDA" w:rsidRPr="004F73AE" w:rsidRDefault="00020EDA" w:rsidP="00020EDA">
      <w:pPr>
        <w:pStyle w:val="3"/>
        <w:spacing w:after="0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>Характерной особенностью последних лет является поступательное увеличение роли организаций негосударственного сектора. Так в 2005 году их удельный вес в поступлениях, контролируемых налоговой службой, составлял 27,1 %, в 2006 году – 29,4 %, в 2007 году - 31,3 %. Отмеченная динамика свидетельствует о создании в республике благоприятных условий для стимулирования и реализации предпринимательской инициативы.</w:t>
      </w:r>
    </w:p>
    <w:p w:rsidR="00020EDA" w:rsidRPr="004F73AE" w:rsidRDefault="00020EDA" w:rsidP="00020EDA">
      <w:pPr>
        <w:pStyle w:val="3"/>
        <w:spacing w:after="0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 xml:space="preserve">Среди негосударственных организаций наиболее динамично развиваются коммерческие структуры различных организационно-правовых форм. По сравнению с 2006 годом их удельный вес в формировании администрируемых налоговыми органами доходов бюджета возрос на 2,3 процентных пункта и составил 17,7 %. Далее следуют коммерческие организации с иностранными инвестициями – 11 процентов. Удельный вес остальных категорий плательщиков этого сектора – банковских учреждений, страховых организаций, крестьянских (фермерских) хозяйств, общественных и религиозных организаций – составил 2,6 %. </w:t>
      </w:r>
    </w:p>
    <w:p w:rsidR="00020EDA" w:rsidRPr="004F73AE" w:rsidRDefault="00020EDA" w:rsidP="00020EDA">
      <w:pPr>
        <w:pStyle w:val="ab"/>
        <w:spacing w:after="0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 xml:space="preserve">От индивидуальных предпринимателей в государственную казну поступило 795,9 млрд. рублей. По сравнению с 2006 годом поступления от этой категории плательщиков возросли на 9,8 %, а их удельный вес в доходах бюджета увеличился на 0,3 процентных пункта и составил 3 %. </w:t>
      </w:r>
    </w:p>
    <w:p w:rsidR="00020EDA" w:rsidRPr="004F73AE" w:rsidRDefault="00020EDA" w:rsidP="00020EDA">
      <w:pPr>
        <w:pStyle w:val="ab"/>
        <w:spacing w:after="0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>В структуре платежей индивидуальных предпринимателей наибольший удельный вес занимают единый налог (33,2 %), налог на добавленную стоимость (30,7 %), подоходный налог (13 %) и налог при упрощенной системе налогообложения (5,9 %).</w:t>
      </w:r>
    </w:p>
    <w:p w:rsidR="00020EDA" w:rsidRPr="004F73AE" w:rsidRDefault="00020EDA" w:rsidP="00020EDA">
      <w:pPr>
        <w:pStyle w:val="3"/>
        <w:spacing w:after="0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lastRenderedPageBreak/>
        <w:t xml:space="preserve">Налоговые платежи физических лиц, не осуществляющих предпринимательскую деятельность, составили 333,1 млрд. рублей, а их удельный вес в доходах бюджета – 1,3 %, что на 0,1 процентных пункта больше уровня 2006 года. </w:t>
      </w:r>
    </w:p>
    <w:p w:rsidR="00020EDA" w:rsidRDefault="00020EDA" w:rsidP="00020EDA">
      <w:pPr>
        <w:pStyle w:val="2"/>
        <w:tabs>
          <w:tab w:val="left" w:pos="9498"/>
        </w:tabs>
        <w:spacing w:after="0" w:line="240" w:lineRule="auto"/>
        <w:ind w:left="0" w:firstLine="624"/>
        <w:jc w:val="both"/>
        <w:rPr>
          <w:sz w:val="28"/>
          <w:szCs w:val="28"/>
        </w:rPr>
      </w:pPr>
      <w:r w:rsidRPr="004F73AE">
        <w:rPr>
          <w:sz w:val="28"/>
          <w:szCs w:val="28"/>
        </w:rPr>
        <w:t>С позиций доходных источников более 80 %  контролируемых МНС доходов бюджета сформировано за счет 7 платежей: налог на добавленную стоимость (20,3 %), налоги на прибыль и доходы (15,1 %), подоходный налог с доходов физических лиц (11,6 %), акцизы (11,4 %), платежи из выручки от реализации продукции (11,3%), отчисления в инновационные фонды (6,5 %), налог на недвижимость (4,0 %</w:t>
      </w:r>
      <w:r>
        <w:rPr>
          <w:sz w:val="28"/>
          <w:szCs w:val="28"/>
        </w:rPr>
        <w:t>) (</w:t>
      </w:r>
      <w:r w:rsidRPr="004F73AE">
        <w:rPr>
          <w:sz w:val="28"/>
          <w:szCs w:val="28"/>
        </w:rPr>
        <w:t>рисунок 2</w:t>
      </w:r>
      <w:r w:rsidR="009F2B4F">
        <w:rPr>
          <w:sz w:val="28"/>
          <w:szCs w:val="28"/>
        </w:rPr>
        <w:t>.2</w:t>
      </w:r>
      <w:r w:rsidRPr="004F73AE">
        <w:rPr>
          <w:sz w:val="28"/>
          <w:szCs w:val="28"/>
        </w:rPr>
        <w:t>).</w:t>
      </w:r>
    </w:p>
    <w:p w:rsidR="00020EDA" w:rsidRPr="004F73AE" w:rsidRDefault="00020EDA" w:rsidP="00020EDA">
      <w:pPr>
        <w:pStyle w:val="2"/>
        <w:tabs>
          <w:tab w:val="left" w:pos="9498"/>
        </w:tabs>
        <w:spacing w:after="0" w:line="240" w:lineRule="auto"/>
        <w:ind w:left="0" w:firstLine="624"/>
        <w:jc w:val="both"/>
        <w:rPr>
          <w:sz w:val="28"/>
          <w:szCs w:val="28"/>
        </w:rPr>
      </w:pPr>
    </w:p>
    <w:p w:rsidR="00020EDA" w:rsidRDefault="00020EDA" w:rsidP="00020EDA">
      <w:pPr>
        <w:ind w:firstLine="624"/>
        <w:jc w:val="both"/>
      </w:pPr>
      <w:r>
        <w:rPr>
          <w:noProof/>
          <w:sz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0pt;margin-top:70.05pt;width:23.95pt;height:48.75pt;flip:x;z-index:251657728" o:connectortype="straight"/>
        </w:pict>
      </w:r>
      <w:bookmarkStart w:id="4" w:name="OLE_LINK3"/>
      <w:bookmarkStart w:id="5" w:name="OLE_LINK4"/>
      <w:r w:rsidR="00825759">
        <w:rPr>
          <w:noProof/>
          <w:sz w:val="30"/>
        </w:rPr>
        <w:drawing>
          <wp:inline distT="0" distB="0" distL="0" distR="0">
            <wp:extent cx="5867400" cy="3543300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4"/>
      <w:bookmarkEnd w:id="5"/>
    </w:p>
    <w:p w:rsidR="00020EDA" w:rsidRPr="00CE384B" w:rsidRDefault="00020EDA" w:rsidP="00CD020E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>Рисунок 2</w:t>
      </w:r>
      <w:r w:rsidR="009F2B4F">
        <w:rPr>
          <w:b/>
          <w:sz w:val="24"/>
          <w:szCs w:val="24"/>
        </w:rPr>
        <w:t>.2</w:t>
      </w:r>
      <w:r w:rsidRPr="00CE384B">
        <w:rPr>
          <w:b/>
          <w:sz w:val="24"/>
          <w:szCs w:val="24"/>
        </w:rPr>
        <w:t xml:space="preserve"> - Структура доходов консолидированного бюджета Республики Беларусь, в разрезе видов налогов за 2007 год</w:t>
      </w:r>
    </w:p>
    <w:p w:rsidR="00020EDA" w:rsidRPr="004F73AE" w:rsidRDefault="00020EDA" w:rsidP="00020EDA">
      <w:pPr>
        <w:pStyle w:val="3"/>
        <w:spacing w:after="0"/>
        <w:ind w:left="0" w:firstLine="624"/>
        <w:jc w:val="both"/>
        <w:rPr>
          <w:b/>
          <w:sz w:val="28"/>
          <w:szCs w:val="28"/>
        </w:rPr>
      </w:pPr>
    </w:p>
    <w:p w:rsidR="00020EDA" w:rsidRPr="009F2B4F" w:rsidRDefault="00020EDA" w:rsidP="00020EDA">
      <w:pPr>
        <w:ind w:firstLine="624"/>
        <w:jc w:val="both"/>
      </w:pPr>
      <w:r w:rsidRPr="009F2B4F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8</w:t>
      </w:r>
      <w:r w:rsidR="009F2B4F" w:rsidRPr="009F2B4F">
        <w:t>]</w:t>
      </w:r>
    </w:p>
    <w:p w:rsidR="00020EDA" w:rsidRPr="004F73AE" w:rsidRDefault="00020EDA" w:rsidP="00020EDA">
      <w:pPr>
        <w:ind w:firstLine="624"/>
        <w:jc w:val="both"/>
      </w:pPr>
    </w:p>
    <w:p w:rsidR="00020EDA" w:rsidRPr="004F73AE" w:rsidRDefault="00020EDA" w:rsidP="00020EDA">
      <w:pPr>
        <w:pStyle w:val="a3"/>
        <w:ind w:firstLine="624"/>
        <w:rPr>
          <w:i/>
          <w:iCs/>
          <w:szCs w:val="28"/>
        </w:rPr>
      </w:pPr>
      <w:r w:rsidRPr="004F73AE">
        <w:rPr>
          <w:szCs w:val="28"/>
        </w:rPr>
        <w:t xml:space="preserve">Позитивной тенденцией в формировании бюджета последних лет является увеличение значимости прямых налогов, центральное место среди которых принадлежит налогам на прибыль и доходы, подоходному налогу с физических лиц, налогу на недвижимость. В 2007 году поступления  прямых налогов увеличились на 8,4 %, а их удельный вес в контролируемых МНС доходах бюджета составил 33,8 %. Подобная динамика является отражением поступательного роста национальной экономики и финансового оздоровления предприятий, а также результатом планомерной работы по совершенствованию налоговой системы. </w:t>
      </w:r>
    </w:p>
    <w:p w:rsidR="00020EDA" w:rsidRPr="004F73AE" w:rsidRDefault="00020EDA" w:rsidP="00020EDA">
      <w:pPr>
        <w:pStyle w:val="BodyText"/>
        <w:ind w:firstLine="624"/>
        <w:rPr>
          <w:snapToGrid/>
          <w:szCs w:val="28"/>
        </w:rPr>
      </w:pPr>
      <w:r w:rsidRPr="004F73AE">
        <w:rPr>
          <w:snapToGrid/>
          <w:szCs w:val="28"/>
        </w:rPr>
        <w:t xml:space="preserve">Болевой точкой налоговой службы любого государства является ненадлежащее исполнение плательщиками своих налоговых обязательств, </w:t>
      </w:r>
      <w:r w:rsidRPr="004F73AE">
        <w:rPr>
          <w:snapToGrid/>
          <w:szCs w:val="28"/>
        </w:rPr>
        <w:lastRenderedPageBreak/>
        <w:t xml:space="preserve">закономерным следствием которого становится образование задолженности перед бюджетом. </w:t>
      </w:r>
    </w:p>
    <w:p w:rsidR="00020EDA" w:rsidRPr="00734EDE" w:rsidRDefault="00020EDA" w:rsidP="00020EDA">
      <w:pPr>
        <w:pStyle w:val="BodyText"/>
        <w:ind w:firstLine="624"/>
        <w:rPr>
          <w:snapToGrid/>
          <w:szCs w:val="28"/>
        </w:rPr>
      </w:pPr>
      <w:r w:rsidRPr="00734EDE">
        <w:rPr>
          <w:snapToGrid/>
          <w:szCs w:val="28"/>
        </w:rPr>
        <w:t xml:space="preserve">По состоянию на 1 января </w:t>
      </w:r>
      <w:smartTag w:uri="urn:schemas-microsoft-com:office:smarttags" w:element="metricconverter">
        <w:smartTagPr>
          <w:attr w:name="ProductID" w:val="2008 г"/>
        </w:smartTagPr>
        <w:r w:rsidRPr="00734EDE">
          <w:rPr>
            <w:snapToGrid/>
            <w:szCs w:val="28"/>
          </w:rPr>
          <w:t>2008 г</w:t>
        </w:r>
      </w:smartTag>
      <w:r w:rsidRPr="00734EDE">
        <w:rPr>
          <w:snapToGrid/>
          <w:szCs w:val="28"/>
        </w:rPr>
        <w:t>. задолженность организаций и физических лиц по платежам в бюджет составила 149,5 млрд. рублей. В результате кропотливой и упорной работы налоговой службы по формированию налоговой культуры, усилению платежной дисциплины и принимаемым мерам принудительного взыскания размер задолженности по сравнению с началом 2007 года сократился на 85,1</w:t>
      </w:r>
      <w:r>
        <w:rPr>
          <w:snapToGrid/>
          <w:szCs w:val="28"/>
        </w:rPr>
        <w:t xml:space="preserve"> млрд. рублей, или на 36,3 % [8</w:t>
      </w:r>
      <w:r w:rsidRPr="00734EDE">
        <w:rPr>
          <w:snapToGrid/>
          <w:szCs w:val="28"/>
        </w:rPr>
        <w:t xml:space="preserve">]. </w:t>
      </w:r>
    </w:p>
    <w:p w:rsidR="00020EDA" w:rsidRPr="00687780" w:rsidRDefault="00020EDA" w:rsidP="00020EDA">
      <w:pPr>
        <w:pStyle w:val="ConsPlusNormal"/>
        <w:ind w:firstLine="624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687780">
        <w:rPr>
          <w:rFonts w:ascii="Times New Roman" w:hAnsi="Times New Roman" w:cs="Times New Roman"/>
          <w:sz w:val="28"/>
          <w:szCs w:val="28"/>
          <w:lang w:bidi="he-IL"/>
        </w:rPr>
        <w:t>В 2008 году в Республике Беларусь реализован комплекс мер по совершенствованию и упрощению налоговой системы, снижению фискального давления на экономику и усилению стимулирующей функции налогообложения. Отменен ряд налоговых платежей, сокращена периодичность представления налоговых деклараций и сроков уплаты отдельных налогов, существенно упрощены процедуры налогового администрирования, Для стимулирования предпринимательской деятельности в сельской местности, малых и средних городских поселениях предоставлены широкомасштабные нало</w:t>
      </w:r>
      <w:r w:rsidRPr="00687780">
        <w:rPr>
          <w:rFonts w:ascii="Times New Roman" w:hAnsi="Times New Roman" w:cs="Times New Roman"/>
          <w:sz w:val="28"/>
          <w:szCs w:val="28"/>
          <w:lang w:bidi="he-IL"/>
        </w:rPr>
        <w:softHyphen/>
        <w:t>говые льготы, благодаря которым в распоряжении плательщиков налогов и сборов осталось свыше 112 млрд. руб. В течение года количество организаций, зарегистрированных на этих территориях, увеличилось на 14,6 %.</w:t>
      </w:r>
    </w:p>
    <w:p w:rsidR="00020EDA" w:rsidRPr="004F73AE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Результатом последовательной и системной политики государства в сфере регулирования налогообложения и предпринимательской деятельности и упорного труда во всех отраслях народнохозяйственного комплекса страны стало выполнение важнейших параметров прогноза социально-экономического развития Республики Беларусь на </w:t>
      </w:r>
      <w:smartTag w:uri="urn:schemas-microsoft-com:office:smarttags" w:element="metricconverter">
        <w:smartTagPr>
          <w:attr w:name="ProductID" w:val="2008 г"/>
        </w:smartTagPr>
        <w:r w:rsidRPr="004F73AE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>.</w:t>
      </w:r>
    </w:p>
    <w:p w:rsidR="00020EDA" w:rsidRPr="004F73AE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Так, валовой внутренний продукт возрос на 10% и превысил 128,8 трлн. руб. В промышленности объем произведенной продукции увеличился на 10,8 %, в сельском хозяйстве - на 3,9 %. Инвестиции в основной капитал возросли на 23,1 %, производительность труда - на 1,7 %, рентабельность реализованной продукции в промышленности увеличилась с 13 % в </w:t>
      </w:r>
      <w:smartTag w:uri="urn:schemas-microsoft-com:office:smarttags" w:element="metricconverter">
        <w:smartTagPr>
          <w:attr w:name="ProductID" w:val="2007 г"/>
        </w:smartTagPr>
        <w:r w:rsidRPr="004F73AE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до 16,3 % в </w:t>
      </w:r>
      <w:smartTag w:uri="urn:schemas-microsoft-com:office:smarttags" w:element="metricconverter">
        <w:smartTagPr>
          <w:attr w:name="ProductID" w:val="2008 г"/>
        </w:smartTagPr>
        <w:r w:rsidRPr="004F73AE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>. Стабильный экономический рост способствовал сохранению тенденции опережающего роста доходов граждан. Реальные денежные доходы населения возросли на 12,3 %, что придало дополнительный импульс развитию розничного товарооборота, который увеличился на 20,5 %.</w:t>
      </w:r>
    </w:p>
    <w:p w:rsidR="00020EDA" w:rsidRPr="004F73AE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За счет платежей, контролируемых налоговыми органами, сформировано 68 % доходной части консолидированного бюджета. По сравнению с </w:t>
      </w:r>
      <w:smartTag w:uri="urn:schemas-microsoft-com:office:smarttags" w:element="metricconverter">
        <w:smartTagPr>
          <w:attr w:name="ProductID" w:val="2007 г"/>
        </w:smartTagPr>
        <w:r w:rsidRPr="004F73AE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4F73AE">
        <w:rPr>
          <w:rFonts w:ascii="Times New Roman" w:hAnsi="Times New Roman" w:cs="Times New Roman"/>
          <w:w w:val="100"/>
          <w:sz w:val="28"/>
          <w:szCs w:val="28"/>
          <w:lang w:bidi="he-IL"/>
        </w:rPr>
        <w:t>. контролируемые налоговой службой поступления возросли в сопоставимых ценах на 8,5 % и составили 34627,7 млрд. руб. Плановые назначения налоговая служба выполнила на 104,7 %, дополнительно в бюджет привлечено 1 543,3 млрд. руб.</w:t>
      </w:r>
    </w:p>
    <w:p w:rsidR="00020EDA" w:rsidRDefault="00020EDA" w:rsidP="00020EDA">
      <w:pPr>
        <w:ind w:firstLine="624"/>
        <w:jc w:val="both"/>
        <w:rPr>
          <w:iCs/>
          <w:sz w:val="28"/>
          <w:szCs w:val="28"/>
          <w:lang w:bidi="he-IL"/>
        </w:rPr>
      </w:pPr>
      <w:r>
        <w:rPr>
          <w:iCs/>
          <w:sz w:val="28"/>
          <w:szCs w:val="28"/>
          <w:lang w:bidi="he-IL"/>
        </w:rPr>
        <w:t xml:space="preserve"> </w:t>
      </w:r>
      <w:r w:rsidRPr="004F73AE">
        <w:rPr>
          <w:iCs/>
          <w:sz w:val="28"/>
          <w:szCs w:val="28"/>
          <w:lang w:bidi="he-IL"/>
        </w:rPr>
        <w:t xml:space="preserve">Всего по итогам </w:t>
      </w:r>
      <w:smartTag w:uri="urn:schemas-microsoft-com:office:smarttags" w:element="metricconverter">
        <w:smartTagPr>
          <w:attr w:name="ProductID" w:val="2008 г"/>
        </w:smartTagPr>
        <w:r w:rsidRPr="004F73AE">
          <w:rPr>
            <w:iCs/>
            <w:sz w:val="28"/>
            <w:szCs w:val="28"/>
            <w:lang w:bidi="he-IL"/>
          </w:rPr>
          <w:t>2008 г</w:t>
        </w:r>
      </w:smartTag>
      <w:r w:rsidRPr="004F73AE">
        <w:rPr>
          <w:iCs/>
          <w:sz w:val="28"/>
          <w:szCs w:val="28"/>
          <w:lang w:bidi="he-IL"/>
        </w:rPr>
        <w:t xml:space="preserve">. </w:t>
      </w:r>
      <w:r w:rsidRPr="004F73AE">
        <w:rPr>
          <w:sz w:val="28"/>
          <w:szCs w:val="28"/>
          <w:lang w:bidi="he-IL"/>
        </w:rPr>
        <w:t xml:space="preserve">в </w:t>
      </w:r>
      <w:r w:rsidRPr="004F73AE">
        <w:rPr>
          <w:iCs/>
          <w:sz w:val="28"/>
          <w:szCs w:val="28"/>
          <w:lang w:bidi="he-IL"/>
        </w:rPr>
        <w:t>кон</w:t>
      </w:r>
      <w:r w:rsidRPr="004F73AE">
        <w:rPr>
          <w:sz w:val="28"/>
          <w:szCs w:val="28"/>
          <w:lang w:bidi="he-IL"/>
        </w:rPr>
        <w:t xml:space="preserve">солидированный бюджет </w:t>
      </w:r>
      <w:r w:rsidRPr="004F73AE">
        <w:rPr>
          <w:iCs/>
          <w:sz w:val="28"/>
          <w:szCs w:val="28"/>
          <w:lang w:bidi="he-IL"/>
        </w:rPr>
        <w:t xml:space="preserve">Республики Беларусь поступило 50 </w:t>
      </w:r>
      <w:r w:rsidRPr="004F73AE">
        <w:rPr>
          <w:sz w:val="28"/>
          <w:szCs w:val="28"/>
          <w:lang w:bidi="he-IL"/>
        </w:rPr>
        <w:t xml:space="preserve">937,9 </w:t>
      </w:r>
      <w:r w:rsidRPr="004F73AE">
        <w:rPr>
          <w:iCs/>
          <w:sz w:val="28"/>
          <w:szCs w:val="28"/>
          <w:lang w:bidi="he-IL"/>
        </w:rPr>
        <w:t xml:space="preserve">млрд. руб. (без учета взносов в Фонд </w:t>
      </w:r>
      <w:r w:rsidRPr="004F73AE">
        <w:rPr>
          <w:iCs/>
          <w:sz w:val="28"/>
          <w:szCs w:val="28"/>
          <w:lang w:bidi="he-IL"/>
        </w:rPr>
        <w:lastRenderedPageBreak/>
        <w:t xml:space="preserve">социальной защиты населения Министерства труда и социальной защиты Республики Беларусь), что 15,4 % превышает уровень </w:t>
      </w:r>
      <w:smartTag w:uri="urn:schemas-microsoft-com:office:smarttags" w:element="metricconverter">
        <w:smartTagPr>
          <w:attr w:name="ProductID" w:val="2007 г"/>
        </w:smartTagPr>
        <w:r w:rsidRPr="004F73AE">
          <w:rPr>
            <w:iCs/>
            <w:sz w:val="28"/>
            <w:szCs w:val="28"/>
            <w:lang w:bidi="he-IL"/>
          </w:rPr>
          <w:t>2007 г</w:t>
        </w:r>
      </w:smartTag>
      <w:r w:rsidRPr="004F73AE">
        <w:rPr>
          <w:iCs/>
          <w:sz w:val="28"/>
          <w:szCs w:val="28"/>
          <w:lang w:bidi="he-IL"/>
        </w:rPr>
        <w:t>. Плановые назначения выполнены на 103,8 %, дополнительно в бюд</w:t>
      </w:r>
      <w:r>
        <w:rPr>
          <w:iCs/>
          <w:sz w:val="28"/>
          <w:szCs w:val="28"/>
          <w:lang w:bidi="he-IL"/>
        </w:rPr>
        <w:t xml:space="preserve">жет привлечено 1845,5 млрд. руб. (рисунок </w:t>
      </w:r>
      <w:r w:rsidR="009F2B4F">
        <w:rPr>
          <w:iCs/>
          <w:sz w:val="28"/>
          <w:szCs w:val="28"/>
          <w:lang w:bidi="he-IL"/>
        </w:rPr>
        <w:t>2.</w:t>
      </w:r>
      <w:r>
        <w:rPr>
          <w:iCs/>
          <w:sz w:val="28"/>
          <w:szCs w:val="28"/>
          <w:lang w:bidi="he-IL"/>
        </w:rPr>
        <w:t>3).</w:t>
      </w:r>
    </w:p>
    <w:p w:rsidR="00020EDA" w:rsidRPr="004F73AE" w:rsidRDefault="00020EDA" w:rsidP="00020EDA">
      <w:pPr>
        <w:ind w:firstLine="624"/>
        <w:jc w:val="both"/>
        <w:rPr>
          <w:iCs/>
          <w:sz w:val="28"/>
          <w:szCs w:val="28"/>
          <w:lang w:bidi="he-IL"/>
        </w:rPr>
      </w:pPr>
    </w:p>
    <w:p w:rsidR="00020EDA" w:rsidRPr="00F50936" w:rsidRDefault="00825759" w:rsidP="00020EDA">
      <w:pPr>
        <w:tabs>
          <w:tab w:val="left" w:pos="6660"/>
        </w:tabs>
        <w:ind w:firstLine="624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5581650" cy="3562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EDA" w:rsidRPr="00CE384B" w:rsidRDefault="00020EDA" w:rsidP="00CD020E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2.</w:t>
      </w:r>
      <w:r w:rsidRPr="00CE384B">
        <w:rPr>
          <w:b/>
          <w:sz w:val="24"/>
          <w:szCs w:val="24"/>
        </w:rPr>
        <w:t>3 - Структура доходов консолидированного бюджета Республики Беларусь, в разрезе видов налогов за 2008 год</w:t>
      </w:r>
    </w:p>
    <w:p w:rsidR="00020EDA" w:rsidRPr="00CF6277" w:rsidRDefault="00020EDA" w:rsidP="00020EDA">
      <w:pPr>
        <w:pStyle w:val="3"/>
        <w:spacing w:after="0"/>
        <w:ind w:left="0" w:firstLine="624"/>
        <w:jc w:val="both"/>
        <w:rPr>
          <w:b/>
          <w:sz w:val="28"/>
          <w:szCs w:val="28"/>
        </w:rPr>
      </w:pPr>
    </w:p>
    <w:p w:rsidR="00020EDA" w:rsidRPr="00847C77" w:rsidRDefault="00020EDA" w:rsidP="009F2B4F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9</w:t>
      </w:r>
      <w:r w:rsidR="009F2B4F" w:rsidRPr="009F2B4F">
        <w:t>]</w:t>
      </w:r>
    </w:p>
    <w:p w:rsidR="00020EDA" w:rsidRPr="00166D08" w:rsidRDefault="00020EDA" w:rsidP="00020EDA">
      <w:pPr>
        <w:ind w:firstLine="624"/>
        <w:jc w:val="both"/>
      </w:pP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Центральное место в структуре доходов бюджета традиционно занимает НДС - 6674,4 млрд. руб. По сравнению с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его поступления возросли на 2,9 %. При этом зачтено в счет уплаты налогов и возвращено на счета плательщиков почти 7,9 трлн. руб. сумм превышения налоговых вычетов над исчисленным по реализации НДС, что на 27,3 % больше уровня прошлого года.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Поступления налога на прибыль составили 5993,3 млрд. руб. По данному доходному источнику сложил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ся наиболее высокий среди основ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ных налоговых платежей темп роста - 129,5 %. Объективной предпосылкой этого послужило улучшение финансово-экономического положе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ния организаций и увеличение на 33 % полученной ими прибыли. Кроме того, по данным учета налоговых органов, количество убыточных орга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низаций (с учетом филиалов) уменьшилось на 2,8 %, а сумма их убытка сократилась на 12,3 %.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Поступление акцизов увеличилось на 6,2 % и составило 3 855,3 млрд. руб. В структуре поступлений акцизов наиболее значимое место занимают акцизы на автомобильное топливо и масла моторные (66,6 %), далее следуют акцизы на алкогольную продукцию (27,0 %) и табачные изделия (3,6 %). На долю прочих акцизов и платы за приобретение акцизных марок приходится 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lastRenderedPageBreak/>
        <w:t>2,8 % совокупных поступлений акцизных платежей.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Сбор в республиканский фонд поддержки производителей сельскохозяйственной продукции, продовольствия и аграрной науки в </w:t>
      </w:r>
      <w:smartTag w:uri="urn:schemas-microsoft-com:office:smarttags" w:element="metricconverter">
        <w:smartTagPr>
          <w:attr w:name="ProductID" w:val="2008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составил 2 630,7 млрд. руб. В связи с отменой налога с пользователей автомобильных дорог, который взимался до </w:t>
      </w:r>
      <w:smartTag w:uri="urn:schemas-microsoft-com:office:smarttags" w:element="metricconverter">
        <w:smartTagPr>
          <w:attr w:name="ProductID" w:val="2008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единым платеж, вместе со сбором в республиканский фонд поддержки производителей сельскохозяйственной продукции, продовольствия и аграрной науки поступления по данному доходному источник сократились на 26,8 %.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Поступления имущественных налогов (налога на землю и налога на недвижимость) - 1 978,5 млрд. руб. - возросли в совокупности на 9,4 %. Начиная с </w:t>
      </w:r>
      <w:smartTag w:uri="urn:schemas-microsoft-com:office:smarttags" w:element="metricconverter">
        <w:smartTagPr>
          <w:attr w:name="ProductID" w:val="2008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налоговые органы контролируют поступление в местные бюджеты арендной платы за землю. Размер таких платежей составил 80 млрд. руб.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Объем подоходного налога с доходов физических лиц - 4 182,9 млрд. руб. - превысил уровень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на 12,6 %. Прирост поступлений в значительной степени связан с увеличением на 9,8 % реальной начисленной заработной платы и на 2,2 % количества занятых в экономике. Более 97 % от общей суммы подоходного налога занимают платежи, удержанные с дохо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дов физических лиц и перечислен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ные в бюдж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ет налоговыми агентами. Оставша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яся часть сформирована за счет подоходного налога, исчисленного по доходам физических лиц, полу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ченных от осуществления предпри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нимательской деятельности, сдачи в аренду недвижимо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го имущества, а также по резуль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татам декларирования совокупного годового дохода. 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В региональном аспекте преобладающая часть поступлений, контролируемых налоговы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ми органами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- 37,1 %, - обеспечена платель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щиками г. Минска. На долю Гомельской области приходится 1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5,2 % всех платежей, Минской - 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15,1 %, Витебской области - 12,3 %, остальн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ых регионов республики - 20,3 % (рисунок </w:t>
      </w:r>
      <w:r w:rsidR="009F2B4F">
        <w:rPr>
          <w:rFonts w:ascii="Times New Roman" w:hAnsi="Times New Roman" w:cs="Times New Roman"/>
          <w:w w:val="100"/>
          <w:sz w:val="28"/>
          <w:szCs w:val="28"/>
          <w:lang w:bidi="he-IL"/>
        </w:rPr>
        <w:t>2.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4).</w:t>
      </w:r>
    </w:p>
    <w:p w:rsidR="00020EDA" w:rsidRPr="00CD020E" w:rsidRDefault="00825759" w:rsidP="00020EDA">
      <w:pPr>
        <w:ind w:firstLine="624"/>
        <w:jc w:val="both"/>
      </w:pPr>
      <w:r>
        <w:rPr>
          <w:noProof/>
        </w:rPr>
        <w:drawing>
          <wp:inline distT="0" distB="0" distL="0" distR="0">
            <wp:extent cx="5334000" cy="2705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EDA" w:rsidRPr="00CE384B" w:rsidRDefault="00020EDA" w:rsidP="00020EDA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2.</w:t>
      </w:r>
      <w:r w:rsidRPr="00CE384B">
        <w:rPr>
          <w:b/>
          <w:sz w:val="24"/>
          <w:szCs w:val="24"/>
        </w:rPr>
        <w:t>4 - Роль регионов в формировании доходов консолидированного бюджета за 2008 год</w:t>
      </w:r>
    </w:p>
    <w:p w:rsidR="00020EDA" w:rsidRPr="00CF6277" w:rsidRDefault="00020EDA" w:rsidP="00020EDA">
      <w:pPr>
        <w:pStyle w:val="3"/>
        <w:spacing w:after="0"/>
        <w:ind w:left="0" w:firstLine="624"/>
        <w:jc w:val="center"/>
        <w:rPr>
          <w:b/>
          <w:sz w:val="28"/>
          <w:szCs w:val="28"/>
        </w:rPr>
      </w:pPr>
    </w:p>
    <w:p w:rsidR="00020EDA" w:rsidRPr="00847C77" w:rsidRDefault="00020EDA" w:rsidP="009F2B4F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9</w:t>
      </w:r>
      <w:r w:rsidR="009F2B4F" w:rsidRPr="009F2B4F">
        <w:t>]</w:t>
      </w:r>
    </w:p>
    <w:p w:rsidR="00020EDA" w:rsidRPr="00CF6277" w:rsidRDefault="00020EDA" w:rsidP="00020EDA">
      <w:pPr>
        <w:ind w:firstLine="624"/>
        <w:jc w:val="both"/>
      </w:pP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По сравнению с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в дохода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х бюджета наиболее существенно 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на 4,3 процентных пункта - возрос 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удельный вес налоговых поступле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ний 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т плательщиков Минской обла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сти. Усиление значимости данного 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региона в наполняемости государственной казны связано с приро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стом налоговых платежей на 51,3 %. В основе такой динамики - самые выс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окие в стране темпы роста основ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ных баз налогообложения – выручки от реализации продукции, работ, услуг и прибыли, полученной организациями области (темпы роста 130,6 % и 234,5 % соответственно).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В целом по республике в формировании контро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лируемых налоговыми органами до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ходов бюджета приняли участие 3 276,4 тыс. плательщиков, в том числе свыше 131 тыс. организаций, около 216 тыс. индивидуальных предприн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имателей и более 2,9 млн. физиче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ских лиц.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В разрез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е отдельных категорий плательщи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ков основные объемы налоговых поступлений традиционно обеспечивают организации. По сравнению с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платежи от них (с учетом подоходного налога, удержанного из доходов наемных физических лиц) возросли на 9,4 % и составили 33 408,4 млрд. руб. За счет этих средств сформировано 96,5 % всех контролируемых налоговой службой доходов бюджета. 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По-прежнему центральным звеном в формировании бюджета являются государственные организации и организации с долей собственности государства. Объем уплаченных ими налогов и сбор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ов - 22340,2 млрд. руб. - увели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чился на 8,7 %, обеспечив 64,5 % контролируе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мых налоговыми органами доходов бюджета.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От негосударственных организаций в бюджет поступило 11 068,2 млрд. руб., что на 10,6 % больше, чем в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Вклад указанной категории плательщиков в бюджет составил 32,0 %.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</w:rPr>
        <w:t>От индивидуальных предпринимателей при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влечено в каз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ну 706,2 млрд. руб., что состав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ляет 2,0 % доходов, контролируемых налого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выми органами. По сравнению с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посту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пления от этой категории плательщиков снижены на 26,4 %. В значительной степени такая динамика связана с введением ограничения по использованию индивидуальными предпринимателями труда наемных лиц и их пе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реходом на новые организационно-правовые формы осуществления предпринимательской деятельности. </w:t>
      </w:r>
    </w:p>
    <w:p w:rsidR="00020EDA" w:rsidRPr="00CF6277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Физическими лицами, не осуществляющими предпринимательскую деятельность, уплачено 513,1 млрд. руб. налогов, что на 27,7 % больше, чем в </w:t>
      </w:r>
      <w:smartTag w:uri="urn:schemas-microsoft-com:office:smarttags" w:element="metricconverter">
        <w:smartTagPr>
          <w:attr w:name="ProductID" w:val="2007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2007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Их вклад в бюджет составил 1,5 % контролируемых налоговыми органа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ми поступлений. В определенной мере прирост платежей обусловлен вовлечением в </w:t>
      </w:r>
      <w:smartTag w:uri="urn:schemas-microsoft-com:office:smarttags" w:element="metricconverter">
        <w:smartTagPr>
          <w:attr w:name="ProductID" w:val="2008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в сферу налогового администрирования физи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ческих лиц, являющихся плательщиками арендной платы за земельные участки. Кроме того, на 5,2 % увеличилось количество физических лиц - плательщиков единого налога, а число граждан, осуществляющих 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lastRenderedPageBreak/>
        <w:t>ремесленную дея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тельность, возросло на 45 %. </w:t>
      </w: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Задолженность организаций и физических лиц по налогам и сборам по состоянию на 1 января </w:t>
      </w:r>
      <w:smartTag w:uri="urn:schemas-microsoft-com:office:smarttags" w:element="metricconverter">
        <w:smartTagPr>
          <w:attr w:name="ProductID" w:val="2009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2009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составила 58,5 млрд. руб. По сравнению с началом </w:t>
      </w:r>
      <w:smartTag w:uri="urn:schemas-microsoft-com:office:smarttags" w:element="metricconverter">
        <w:smartTagPr>
          <w:attr w:name="ProductID" w:val="2008 г"/>
        </w:smartTagPr>
        <w:r w:rsidRPr="00CF6277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t>. она сократилась на 91,0 млрд. руб., или на 60,9 %. На протяжении года в целях погашения задолженности налого</w:t>
      </w:r>
      <w:r w:rsidRPr="00CF6277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выми органами было взыскано 933,4 млрд. руб., или 2,7 % всех поступлений, контролируемых налоговой с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лужбой</w:t>
      </w:r>
      <w:r w:rsidRPr="004C1F6B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[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9</w:t>
      </w:r>
      <w:r w:rsidRPr="004C1F6B">
        <w:rPr>
          <w:rFonts w:ascii="Times New Roman" w:hAnsi="Times New Roman" w:cs="Times New Roman"/>
          <w:w w:val="100"/>
          <w:sz w:val="28"/>
          <w:szCs w:val="28"/>
          <w:lang w:bidi="he-IL"/>
        </w:rPr>
        <w:t>]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D97520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2009 г</w:t>
        </w:r>
      </w:smartTag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. в консолидированный бюджет Ре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спублики Беларусь поступило 46,6 трлн. руб. (без учета взносов в Фонд социальной защиты населения Министерства труда и социальной защиты Республики Беларусь). Налоговыми органами при этом обеспечен сбор 32,7 трлн. руб., или 70,1 % доходов консолидированного бюджета.</w:t>
      </w: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Традиционно преобладающую часть кон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тролируемых налоговыми органами платежей формируют плательщики г. Минска. В </w:t>
      </w:r>
      <w:smartTag w:uri="urn:schemas-microsoft-com:office:smarttags" w:element="metricconverter">
        <w:smartTagPr>
          <w:attr w:name="ProductID" w:val="2009 г"/>
        </w:smartTagPr>
        <w:r w:rsidRPr="00D97520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2009 г</w:t>
        </w:r>
      </w:smartTag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. их вклад в бюджет составил более 40 %. На долю Минской области приходится 13,8 % всех пла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тежей, Гомельской — 13,2 %, Витебской обла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сти — 12,5 %, остальных р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егионов республи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ки — 20,4% ( рисунок </w:t>
      </w:r>
      <w:r w:rsidR="009F2B4F">
        <w:rPr>
          <w:rFonts w:ascii="Times New Roman" w:hAnsi="Times New Roman" w:cs="Times New Roman"/>
          <w:w w:val="100"/>
          <w:sz w:val="28"/>
          <w:szCs w:val="28"/>
          <w:lang w:bidi="he-IL"/>
        </w:rPr>
        <w:t>2.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5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).</w:t>
      </w:r>
    </w:p>
    <w:p w:rsidR="00020EDA" w:rsidRPr="00020EDA" w:rsidRDefault="00825759" w:rsidP="00020EDA">
      <w:pPr>
        <w:pStyle w:val="aa"/>
        <w:ind w:firstLine="624"/>
      </w:pPr>
      <w:r>
        <w:rPr>
          <w:noProof/>
        </w:rPr>
        <w:drawing>
          <wp:inline distT="0" distB="0" distL="0" distR="0">
            <wp:extent cx="5334000" cy="2705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EDA" w:rsidRDefault="00020EDA" w:rsidP="00020EDA">
      <w:pPr>
        <w:pStyle w:val="aa"/>
        <w:ind w:firstLine="624"/>
        <w:rPr>
          <w:lang w:bidi="he-IL"/>
        </w:rPr>
      </w:pPr>
    </w:p>
    <w:p w:rsidR="00020EDA" w:rsidRPr="00CE384B" w:rsidRDefault="00020EDA" w:rsidP="00020EDA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2.</w:t>
      </w:r>
      <w:r w:rsidRPr="00CE384B">
        <w:rPr>
          <w:b/>
          <w:sz w:val="24"/>
          <w:szCs w:val="24"/>
        </w:rPr>
        <w:t>5 - Роль регионов в формировании доходов консолидированного бюджета за 2009 год</w:t>
      </w:r>
    </w:p>
    <w:p w:rsidR="00020EDA" w:rsidRPr="00CF6277" w:rsidRDefault="00020EDA" w:rsidP="00020EDA">
      <w:pPr>
        <w:pStyle w:val="3"/>
        <w:spacing w:after="0"/>
        <w:ind w:left="0" w:firstLine="624"/>
        <w:jc w:val="both"/>
        <w:rPr>
          <w:b/>
          <w:sz w:val="28"/>
          <w:szCs w:val="28"/>
        </w:rPr>
      </w:pPr>
    </w:p>
    <w:p w:rsidR="00020EDA" w:rsidRPr="00847C77" w:rsidRDefault="00020EDA" w:rsidP="009F2B4F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10</w:t>
      </w:r>
      <w:r w:rsidR="009F2B4F" w:rsidRPr="009F2B4F">
        <w:t>]</w:t>
      </w:r>
    </w:p>
    <w:p w:rsidR="00020EDA" w:rsidRDefault="00020EDA" w:rsidP="00020EDA">
      <w:pPr>
        <w:ind w:firstLine="624"/>
        <w:jc w:val="both"/>
      </w:pP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В формировании бюджета приня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ли участие 3,3 млн. плательщиков, из них — 144,8 тыс. организаций, 219,6 тыс. индивиду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альных предпринимателей и свыше 2,9 млн. физических лиц.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От организаций поступило 31,4 трлн. руб., что составляет 95,9 % контролируемых нало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говой службой доходов бюджета. В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алообразующими организациями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перечислено в бюд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жет 6,6 трлн. руб., или 21,2 % всех платежей от юридических лиц. Организации банковско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го и страхового секторов экономики уплати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ли 814,7 млрд. руб., обеспечив 2,6 % поступле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ний от организаций. На долю организаций малого пред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принимательства 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lastRenderedPageBreak/>
        <w:t>приходит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ся 5,1 трлн. руб., или 16,3 % поступлений от юридических лиц. Свыше 35 тыс. предприя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тий малого бизнеса, или 45 % от общего количества, при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меняют упрощенную систему налогообложения. Их вклад в бюджет составил 760,0 млрд. руб., или 2,4 % всех платежей организаций.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Индивидуальными предпри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нимателями обеспечено 800,4 млрд. руб., или 2,4 % доходов бюджета. Более половины ин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дивидуальных предпринимате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лей являются плательщиками единого налога. За счет плате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жей от данной категории сфор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мировано 501,9 млрд. руб., или 62,7 % общей суммы по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ступлений от индивидуальных предпринимателей. От индиви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дуальных предпринимателей, применяющих упрощенную си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стему налогообложения, а это почти 20 % их численности, при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влечено в бюджет 171,8 млрд. руб., или 21,5 % всех средств, поступивших в бюджет от инди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видуальных предпринимателей.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Вклад физических лиц (без учета поступлений подоходного налога, удержанного и перечис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ленного в бюджет налоговыми агентами) составил 542,2 млрд. руб., или 1,7 % доходов бюджета, контролируемых налоговы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ми органами.</w:t>
      </w: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Почти 80 % доходов бюджета сформирова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но за счет налога на добавленную стоимость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(23,6 %)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налога на прибыль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(15 %)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подоходного налога с до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ходов физических лиц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(13,2 %)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акцизов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(11%)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отчислений в инновационные фонды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(5,3 %)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сбора в республикан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ский фонд поддержки производителей сель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скохозяйственной продукции, продоволь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ствия и аграрной науки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(4,3 %)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налога на недвижи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мость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(3,1 %)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, экологического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(1,9 %)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и земельного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(1,9 %)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налогов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(рисунок </w:t>
      </w:r>
      <w:r w:rsidR="009F2B4F">
        <w:rPr>
          <w:rFonts w:ascii="Times New Roman" w:hAnsi="Times New Roman" w:cs="Times New Roman"/>
          <w:w w:val="100"/>
          <w:sz w:val="28"/>
          <w:szCs w:val="28"/>
          <w:lang w:bidi="he-IL"/>
        </w:rPr>
        <w:t>2.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6)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. </w:t>
      </w: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</w:p>
    <w:p w:rsidR="00020EDA" w:rsidRDefault="00825759" w:rsidP="00020EDA">
      <w:pPr>
        <w:pStyle w:val="aa"/>
        <w:ind w:firstLine="624"/>
        <w:jc w:val="center"/>
        <w:rPr>
          <w:lang w:bidi="he-IL"/>
        </w:rPr>
      </w:pPr>
      <w:r>
        <w:rPr>
          <w:noProof/>
        </w:rPr>
        <w:lastRenderedPageBreak/>
        <w:drawing>
          <wp:inline distT="0" distB="0" distL="0" distR="0">
            <wp:extent cx="5638800" cy="4248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EDA" w:rsidRPr="00CE384B" w:rsidRDefault="00020EDA" w:rsidP="00020EDA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2.</w:t>
      </w:r>
      <w:r w:rsidRPr="00CE384B">
        <w:rPr>
          <w:b/>
          <w:sz w:val="24"/>
          <w:szCs w:val="24"/>
        </w:rPr>
        <w:t>6 - Структура доходов консолидированного бюджета Республики Беларусь, в разрезе видов налогов за 2009 год</w:t>
      </w:r>
    </w:p>
    <w:p w:rsidR="00020EDA" w:rsidRPr="00CF6277" w:rsidRDefault="00020EDA" w:rsidP="00020EDA">
      <w:pPr>
        <w:pStyle w:val="3"/>
        <w:spacing w:after="0"/>
        <w:ind w:left="0" w:firstLine="624"/>
        <w:jc w:val="both"/>
        <w:rPr>
          <w:b/>
          <w:sz w:val="28"/>
          <w:szCs w:val="28"/>
        </w:rPr>
      </w:pPr>
    </w:p>
    <w:p w:rsidR="00020EDA" w:rsidRPr="00847C77" w:rsidRDefault="00020EDA" w:rsidP="009F2B4F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10</w:t>
      </w:r>
      <w:r w:rsidR="009F2B4F" w:rsidRPr="009F2B4F">
        <w:t>]</w:t>
      </w:r>
    </w:p>
    <w:p w:rsidR="00020EDA" w:rsidRPr="00F50936" w:rsidRDefault="00020EDA" w:rsidP="00020EDA">
      <w:pPr>
        <w:pStyle w:val="aa"/>
        <w:ind w:firstLine="624"/>
        <w:jc w:val="center"/>
        <w:rPr>
          <w:rFonts w:ascii="Times New Roman" w:hAnsi="Times New Roman" w:cs="Times New Roman"/>
          <w:w w:val="100"/>
          <w:sz w:val="28"/>
          <w:szCs w:val="28"/>
        </w:rPr>
      </w:pP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Платежи, поступившие в добровольном по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рядке, составили 31,0 трлн. руб., или 94,8 % от общей суммы доходов бюджета.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За счет мер принудительного взыскания, проведения контрольных мероприятий, вза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имозачетов налоговых обязательств пла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тельщиков и финансовых обязательств го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сударственных органов управления в бюд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жет привлечено 1,7 трлн. руб., или 5,2 % контролируемых налоговыми органами пос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туплений.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Задолженность плательщиков перед бюдже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том по состоянию на 1 января </w:t>
      </w:r>
      <w:smartTag w:uri="urn:schemas-microsoft-com:office:smarttags" w:element="metricconverter">
        <w:smartTagPr>
          <w:attr w:name="ProductID" w:val="2010 г"/>
        </w:smartTagPr>
        <w:r w:rsidRPr="00D97520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2010 г</w:t>
        </w:r>
      </w:smartTag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. состави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ла 58,7 млрд. руб.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В целях контроля за соблюдением законо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дательства в сфере налогообложения и пред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принимательства в </w:t>
      </w:r>
      <w:smartTag w:uri="urn:schemas-microsoft-com:office:smarttags" w:element="metricconverter">
        <w:smartTagPr>
          <w:attr w:name="ProductID" w:val="2009 г"/>
        </w:smartTagPr>
        <w:r w:rsidRPr="00D97520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2009 г</w:t>
        </w:r>
      </w:smartTag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. налоговыми орга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нами проведено 38,2 тыс. проверок, из них — 21,5 тыс. проверок действующих субъектов предпринимательской деятельности. Результа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тивность всех проверок составила 92,9 % и воз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росла по сравнению с </w:t>
      </w:r>
      <w:smartTag w:uri="urn:schemas-microsoft-com:office:smarttags" w:element="metricconverter">
        <w:smartTagPr>
          <w:attr w:name="ProductID" w:val="2008 г"/>
        </w:smartTagPr>
        <w:r w:rsidRPr="00D97520">
          <w:rPr>
            <w:rFonts w:ascii="Times New Roman" w:hAnsi="Times New Roman" w:cs="Times New Roman"/>
            <w:w w:val="100"/>
            <w:sz w:val="28"/>
            <w:szCs w:val="28"/>
            <w:lang w:bidi="he-IL"/>
          </w:rPr>
          <w:t>2008 г</w:t>
        </w:r>
      </w:smartTag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на 12,9 %.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По итогам контрольных мероприятий в бюд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жет поступило 107,5 млрд. руб. Кроме того, пре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дотвращен необоснованный возврат из бюдже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та налога на добавленную стоимость в разме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ре 125,1 млрд. руб.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Оперативно-рейдовыми подразделениями налоговой службы проведено 34,9 тыс. прове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рок, в ходе которых из теневого оборота изъ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 xml:space="preserve">ято и обращено в 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lastRenderedPageBreak/>
        <w:t>доход государства товарно-материальных ценностей и денежных средств на сумму 46,3 млрд. руб.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Более 40 % рейдовых проверок проведено с применением метода контрольной закупки. Экономическая эффективность каждого рубля, выделенного на данные мероприятия из бюд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жета, составила 415 руб.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Пресечено 21,9 тыс. случаев осуществления деятельности без государственной регистра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ции или специального разрешения (лицензии), запрещенной деятельности, что выше уровня прошлого года в 2,4 раза.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За нарушение порядка маркировки кон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трольными (идентификационными) знаками арестовано товарно-материальных ценностей на 4,9 млрд. руб.</w:t>
      </w:r>
    </w:p>
    <w:p w:rsidR="00020EDA" w:rsidRPr="00D97520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В сфере производства и оборота подак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цизных товаров выявлено 4,2 тыс. фактов нарушений законодательства, из теневого оборота изъято более 374,3 тыс. литров ал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когольной и иной спиртосодержащей про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softHyphen/>
        <w:t>дукции, 11,7 млн. штук табачных изделий, 50,0 тыс. литров пива солодового, 76,2 тыс. литров нефтепродуктов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 xml:space="preserve"> </w:t>
      </w:r>
      <w:r w:rsidRPr="00B52898">
        <w:rPr>
          <w:rFonts w:ascii="Times New Roman" w:hAnsi="Times New Roman" w:cs="Times New Roman"/>
          <w:w w:val="100"/>
          <w:sz w:val="28"/>
          <w:szCs w:val="28"/>
          <w:lang w:bidi="he-IL"/>
        </w:rPr>
        <w:t>[</w:t>
      </w:r>
      <w:r>
        <w:rPr>
          <w:rFonts w:ascii="Times New Roman" w:hAnsi="Times New Roman" w:cs="Times New Roman"/>
          <w:w w:val="100"/>
          <w:sz w:val="28"/>
          <w:szCs w:val="28"/>
          <w:lang w:bidi="he-IL"/>
        </w:rPr>
        <w:t>10</w:t>
      </w:r>
      <w:r w:rsidRPr="00B52898">
        <w:rPr>
          <w:rFonts w:ascii="Times New Roman" w:hAnsi="Times New Roman" w:cs="Times New Roman"/>
          <w:w w:val="100"/>
          <w:sz w:val="28"/>
          <w:szCs w:val="28"/>
          <w:lang w:bidi="he-IL"/>
        </w:rPr>
        <w:t>]</w:t>
      </w:r>
      <w:r w:rsidRPr="00D97520">
        <w:rPr>
          <w:rFonts w:ascii="Times New Roman" w:hAnsi="Times New Roman" w:cs="Times New Roman"/>
          <w:w w:val="100"/>
          <w:sz w:val="28"/>
          <w:szCs w:val="28"/>
          <w:lang w:bidi="he-IL"/>
        </w:rPr>
        <w:t>.</w:t>
      </w: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</w:p>
    <w:p w:rsidR="00020EDA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</w:p>
    <w:p w:rsidR="00020EDA" w:rsidRPr="004C1F6B" w:rsidRDefault="00020EDA" w:rsidP="00020EDA">
      <w:pPr>
        <w:pStyle w:val="aa"/>
        <w:ind w:firstLine="624"/>
        <w:rPr>
          <w:rFonts w:ascii="Times New Roman" w:hAnsi="Times New Roman" w:cs="Times New Roman"/>
          <w:w w:val="100"/>
          <w:sz w:val="28"/>
          <w:szCs w:val="28"/>
          <w:lang w:bidi="he-IL"/>
        </w:rPr>
      </w:pPr>
    </w:p>
    <w:p w:rsidR="00020EDA" w:rsidRPr="004C1F6B" w:rsidRDefault="00020EDA" w:rsidP="00020EDA">
      <w:pPr>
        <w:ind w:firstLine="624"/>
        <w:rPr>
          <w:lang w:bidi="he-IL"/>
        </w:rPr>
      </w:pPr>
    </w:p>
    <w:p w:rsidR="00020EDA" w:rsidRPr="004C1F6B" w:rsidRDefault="00020EDA" w:rsidP="00020EDA">
      <w:pPr>
        <w:ind w:firstLine="624"/>
        <w:rPr>
          <w:lang w:bidi="he-IL"/>
        </w:rPr>
      </w:pPr>
    </w:p>
    <w:p w:rsidR="00020EDA" w:rsidRPr="004C1F6B" w:rsidRDefault="00020EDA" w:rsidP="00020EDA">
      <w:pPr>
        <w:ind w:firstLine="624"/>
        <w:rPr>
          <w:lang w:bidi="he-IL"/>
        </w:rPr>
      </w:pPr>
    </w:p>
    <w:p w:rsidR="00020EDA" w:rsidRPr="004C1F6B" w:rsidRDefault="00020EDA" w:rsidP="00020EDA">
      <w:pPr>
        <w:ind w:firstLine="624"/>
        <w:rPr>
          <w:lang w:bidi="he-IL"/>
        </w:rPr>
      </w:pPr>
    </w:p>
    <w:p w:rsidR="00DA7013" w:rsidRDefault="00DA7013" w:rsidP="00020EDA">
      <w:pPr>
        <w:tabs>
          <w:tab w:val="left" w:pos="5205"/>
        </w:tabs>
        <w:ind w:firstLine="624"/>
        <w:rPr>
          <w:lang w:bidi="he-IL"/>
        </w:rPr>
      </w:pPr>
    </w:p>
    <w:p w:rsidR="00DA7013" w:rsidRDefault="00DA7013" w:rsidP="00020EDA">
      <w:pPr>
        <w:tabs>
          <w:tab w:val="left" w:pos="5205"/>
        </w:tabs>
        <w:ind w:firstLine="624"/>
        <w:rPr>
          <w:lang w:bidi="he-IL"/>
        </w:rPr>
      </w:pPr>
    </w:p>
    <w:p w:rsidR="00DA7013" w:rsidRDefault="00DA7013" w:rsidP="00DA7013">
      <w:pPr>
        <w:ind w:firstLine="624"/>
        <w:jc w:val="center"/>
        <w:rPr>
          <w:lang w:bidi="he-IL"/>
        </w:rPr>
      </w:pPr>
    </w:p>
    <w:p w:rsidR="00DA7013" w:rsidRDefault="00DA7013" w:rsidP="00DA7013">
      <w:pPr>
        <w:ind w:firstLine="624"/>
        <w:jc w:val="center"/>
        <w:rPr>
          <w:lang w:bidi="he-IL"/>
        </w:rPr>
      </w:pPr>
    </w:p>
    <w:p w:rsidR="00DA7013" w:rsidRPr="00B36125" w:rsidRDefault="00B36125" w:rsidP="00B36125">
      <w:pPr>
        <w:ind w:firstLine="624"/>
        <w:jc w:val="both"/>
        <w:rPr>
          <w:b/>
          <w:sz w:val="32"/>
          <w:szCs w:val="32"/>
        </w:rPr>
      </w:pPr>
      <w:r w:rsidRPr="00B36125">
        <w:rPr>
          <w:b/>
          <w:sz w:val="32"/>
          <w:szCs w:val="32"/>
        </w:rPr>
        <w:t>3 Пути совершенствования налоговой системы Республики Беларусь</w:t>
      </w:r>
    </w:p>
    <w:p w:rsidR="00B36125" w:rsidRDefault="00B36125" w:rsidP="00DA7013">
      <w:pPr>
        <w:ind w:firstLine="624"/>
        <w:jc w:val="center"/>
        <w:rPr>
          <w:sz w:val="28"/>
          <w:szCs w:val="28"/>
        </w:rPr>
      </w:pPr>
    </w:p>
    <w:p w:rsidR="00B36125" w:rsidRPr="001B473E" w:rsidRDefault="00B36125" w:rsidP="00DA7013">
      <w:pPr>
        <w:ind w:firstLine="624"/>
        <w:jc w:val="center"/>
        <w:rPr>
          <w:b/>
          <w:sz w:val="28"/>
          <w:szCs w:val="28"/>
        </w:rPr>
      </w:pPr>
    </w:p>
    <w:p w:rsidR="00DA7013" w:rsidRPr="001B473E" w:rsidRDefault="00DA7013" w:rsidP="00DA7013">
      <w:pPr>
        <w:ind w:firstLine="624"/>
        <w:jc w:val="both"/>
        <w:rPr>
          <w:sz w:val="28"/>
          <w:szCs w:val="28"/>
        </w:rPr>
      </w:pPr>
      <w:r w:rsidRPr="001B473E">
        <w:rPr>
          <w:sz w:val="28"/>
          <w:szCs w:val="28"/>
        </w:rPr>
        <w:t>Задача оптимизации налоговой системы не может иметь однозначного и окончательного решения. Совершенствование налогов в разных государствах не было разовым мероприятием, а было и есть непрерывный процесс, обусловленным изменениями экономических ситуаций. Стабильными и неизменными остаются лишь сложившиеся налоговые традиции. Корректировке периодически подвергаются налогооблагаемая база, ставки налогов, льготы. Иными словами, налоговые системы являются воплощением налоговой политики государств, которая проводиться в реальных экономических условиях и должна быть максимально эффективной.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Пресс-службой Президента Республики Беларусь 15 октября </w:t>
      </w:r>
      <w:smartTag w:uri="urn:schemas-microsoft-com:office:smarttags" w:element="metricconverter">
        <w:smartTagPr>
          <w:attr w:name="ProductID" w:val="2010 г"/>
        </w:smartTagPr>
        <w:r w:rsidRPr="001B473E">
          <w:rPr>
            <w:sz w:val="28"/>
            <w:szCs w:val="28"/>
            <w:lang w:eastAsia="en-US"/>
          </w:rPr>
          <w:t>2010 г</w:t>
        </w:r>
      </w:smartTag>
      <w:r w:rsidRPr="001B473E">
        <w:rPr>
          <w:sz w:val="28"/>
          <w:szCs w:val="28"/>
          <w:lang w:eastAsia="en-US"/>
        </w:rPr>
        <w:t>. была распространена информация о том, что Главой государства уже подписаны законы Респуб</w:t>
      </w:r>
      <w:r w:rsidRPr="001B473E">
        <w:rPr>
          <w:sz w:val="28"/>
          <w:szCs w:val="28"/>
          <w:lang w:eastAsia="en-US"/>
        </w:rPr>
        <w:softHyphen/>
        <w:t xml:space="preserve">лики Беларусь «О республиканском бюджете на 2011 год», «О внесении изменений и дополнений в Бюджетный кодекс Республики Беларусь», «О внесении дополнений и изменений в Налоговый </w:t>
      </w:r>
      <w:r w:rsidRPr="001B473E">
        <w:rPr>
          <w:sz w:val="28"/>
          <w:szCs w:val="28"/>
          <w:lang w:eastAsia="en-US"/>
        </w:rPr>
        <w:lastRenderedPageBreak/>
        <w:t>кодекс Республики Бе</w:t>
      </w:r>
      <w:r w:rsidRPr="001B473E">
        <w:rPr>
          <w:sz w:val="28"/>
          <w:szCs w:val="28"/>
          <w:lang w:eastAsia="en-US"/>
        </w:rPr>
        <w:softHyphen/>
        <w:t>ларусь» и «О бюджете государственного внебюджетного Фонда социальной защиты населения Министерства труда и социальной защиты Республики Беларусь на 2011 год»</w:t>
      </w:r>
      <w:r w:rsidRPr="00FC174A">
        <w:rPr>
          <w:sz w:val="28"/>
          <w:szCs w:val="28"/>
        </w:rPr>
        <w:t xml:space="preserve"> </w:t>
      </w:r>
      <w:r>
        <w:rPr>
          <w:sz w:val="28"/>
          <w:szCs w:val="28"/>
        </w:rPr>
        <w:t>[12</w:t>
      </w:r>
      <w:r w:rsidRPr="00FC174A">
        <w:rPr>
          <w:sz w:val="28"/>
          <w:szCs w:val="28"/>
        </w:rPr>
        <w:t>]</w:t>
      </w:r>
      <w:r w:rsidRPr="001B473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 </w:t>
      </w:r>
    </w:p>
    <w:p w:rsidR="00DA7013" w:rsidRPr="001B473E" w:rsidRDefault="00DA7013" w:rsidP="00DA7013">
      <w:pPr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В перечисленных законах предусмотрен ряд мер, направленных на даль</w:t>
      </w:r>
      <w:r w:rsidRPr="001B473E">
        <w:rPr>
          <w:sz w:val="28"/>
          <w:szCs w:val="28"/>
          <w:lang w:eastAsia="en-US"/>
        </w:rPr>
        <w:softHyphen/>
        <w:t>нейшее совершенствование в нашей стране налоговой политики. В частнос</w:t>
      </w:r>
      <w:r w:rsidRPr="001B473E">
        <w:rPr>
          <w:sz w:val="28"/>
          <w:szCs w:val="28"/>
          <w:lang w:eastAsia="en-US"/>
        </w:rPr>
        <w:softHyphen/>
        <w:t>ти, в целях дальнейшего упрощения налоговой системы Законом Республи</w:t>
      </w:r>
      <w:r w:rsidRPr="001B473E">
        <w:rPr>
          <w:sz w:val="28"/>
          <w:szCs w:val="28"/>
          <w:lang w:eastAsia="en-US"/>
        </w:rPr>
        <w:softHyphen/>
        <w:t xml:space="preserve">ки Беларусь «О внесении дополнений и изменений в Налоговый кодекс Республики Беларусь» с 1 января </w:t>
      </w:r>
      <w:smartTag w:uri="urn:schemas-microsoft-com:office:smarttags" w:element="metricconverter">
        <w:smartTagPr>
          <w:attr w:name="ProductID" w:val="2011 г"/>
        </w:smartTagPr>
        <w:r w:rsidRPr="001B473E">
          <w:rPr>
            <w:sz w:val="28"/>
            <w:szCs w:val="28"/>
            <w:lang w:eastAsia="en-US"/>
          </w:rPr>
          <w:t>2011 г</w:t>
        </w:r>
      </w:smartTag>
      <w:r w:rsidRPr="001B473E">
        <w:rPr>
          <w:sz w:val="28"/>
          <w:szCs w:val="28"/>
          <w:lang w:eastAsia="en-US"/>
        </w:rPr>
        <w:t>. предусматривается несколько очень важных мер.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Планируемые нововведения действительно упростят налоговую систему страны. Прежде всего отметим </w:t>
      </w:r>
      <w:r w:rsidRPr="00FC174A">
        <w:rPr>
          <w:i/>
          <w:sz w:val="28"/>
          <w:szCs w:val="28"/>
          <w:lang w:eastAsia="en-US"/>
        </w:rPr>
        <w:t xml:space="preserve">отмену с </w:t>
      </w:r>
      <w:r w:rsidRPr="00FC174A">
        <w:rPr>
          <w:bCs/>
          <w:i/>
          <w:sz w:val="28"/>
          <w:szCs w:val="28"/>
          <w:lang w:eastAsia="en-US"/>
        </w:rPr>
        <w:t xml:space="preserve">2011 </w:t>
      </w:r>
      <w:r w:rsidRPr="00FC174A">
        <w:rPr>
          <w:i/>
          <w:sz w:val="28"/>
          <w:szCs w:val="28"/>
          <w:lang w:eastAsia="en-US"/>
        </w:rPr>
        <w:t>года налога на услуги и мест</w:t>
      </w:r>
      <w:r w:rsidRPr="00FC174A">
        <w:rPr>
          <w:i/>
          <w:sz w:val="28"/>
          <w:szCs w:val="28"/>
          <w:lang w:eastAsia="en-US"/>
        </w:rPr>
        <w:softHyphen/>
        <w:t>ного сбора на развитие территорий</w:t>
      </w:r>
      <w:r w:rsidRPr="001B473E">
        <w:rPr>
          <w:sz w:val="28"/>
          <w:szCs w:val="28"/>
          <w:lang w:eastAsia="en-US"/>
        </w:rPr>
        <w:t>, поскольку они затрагивают интересы значительного числа налогоплательщиков. В частности, вывод из системы налогообложения последнего сбора позволит снизить налоговую нагруз</w:t>
      </w:r>
      <w:r w:rsidRPr="001B473E">
        <w:rPr>
          <w:sz w:val="28"/>
          <w:szCs w:val="28"/>
          <w:lang w:eastAsia="en-US"/>
        </w:rPr>
        <w:softHyphen/>
        <w:t>ки на прибыль для субъектов предпринимательства и окажет позитивное влияние на их деятельность, увеличив инвестиционные ресурсы. А отмена налога на услуги будет стимулировать рост сферы услуг, которая названа в числе приоритетов экономического развития страны. К тому же налог на услуги по своей сути относится к оборотным налогам, которые оказывают наиболее негативное влияние на увеличение налогового бремени.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Вместе с тем отмена двух названных платежей в местные бюджеты мо</w:t>
      </w:r>
      <w:r w:rsidRPr="001B473E">
        <w:rPr>
          <w:sz w:val="28"/>
          <w:szCs w:val="28"/>
          <w:lang w:eastAsia="en-US"/>
        </w:rPr>
        <w:softHyphen/>
        <w:t>жет привести к снижению их доходов и росту дотационно</w:t>
      </w:r>
      <w:r>
        <w:rPr>
          <w:sz w:val="28"/>
          <w:szCs w:val="28"/>
          <w:lang w:eastAsia="en-US"/>
        </w:rPr>
        <w:t>сти.</w:t>
      </w:r>
      <w:r w:rsidRPr="001B473E">
        <w:rPr>
          <w:sz w:val="28"/>
          <w:szCs w:val="28"/>
          <w:lang w:eastAsia="en-US"/>
        </w:rPr>
        <w:t xml:space="preserve"> Законом о бюджете предусмотрено изменение порядка распределения налога на прибыль между бюджетами различных уровней, чтобы компенсировать так на</w:t>
      </w:r>
      <w:r w:rsidRPr="001B473E">
        <w:rPr>
          <w:sz w:val="28"/>
          <w:szCs w:val="28"/>
          <w:lang w:eastAsia="en-US"/>
        </w:rPr>
        <w:softHyphen/>
        <w:t>зываемые выпадающие доходы местных бюджетов от отмены налоговых платежей. Но сможет ли оно полностью их компенсировать, оценить пока сложно, поскольку это в значительной степени будет зависет</w:t>
      </w:r>
      <w:r>
        <w:rPr>
          <w:sz w:val="28"/>
          <w:szCs w:val="28"/>
          <w:lang w:eastAsia="en-US"/>
        </w:rPr>
        <w:t>ь от темпов роста самой прибыли</w:t>
      </w:r>
      <w:r w:rsidRPr="00FC174A">
        <w:rPr>
          <w:sz w:val="28"/>
          <w:szCs w:val="28"/>
        </w:rPr>
        <w:t xml:space="preserve"> </w:t>
      </w:r>
      <w:r>
        <w:rPr>
          <w:sz w:val="28"/>
          <w:szCs w:val="28"/>
        </w:rPr>
        <w:t>[13</w:t>
      </w:r>
      <w:r w:rsidRPr="00FC174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Особое внимание следует обратить на существенное расширение в 2011 го</w:t>
      </w:r>
      <w:r w:rsidRPr="001B473E">
        <w:rPr>
          <w:sz w:val="28"/>
          <w:szCs w:val="28"/>
          <w:lang w:eastAsia="en-US"/>
        </w:rPr>
        <w:softHyphen/>
        <w:t>ду возможности для применения льготы по налогу на прибыль, направляе</w:t>
      </w:r>
      <w:r w:rsidRPr="001B473E">
        <w:rPr>
          <w:sz w:val="28"/>
          <w:szCs w:val="28"/>
          <w:lang w:eastAsia="en-US"/>
        </w:rPr>
        <w:softHyphen/>
        <w:t>мой на капитальные вложения производственного характера. Прибыль бу</w:t>
      </w:r>
      <w:r w:rsidRPr="001B473E">
        <w:rPr>
          <w:sz w:val="28"/>
          <w:szCs w:val="28"/>
          <w:lang w:eastAsia="en-US"/>
        </w:rPr>
        <w:softHyphen/>
        <w:t>дет освобождаться от этого налога по факту осуществления инвестиций без увязки с использованием амортизационного фонда. Реализация данного предложения, несомненно, позволит стимулировать инновационную актив</w:t>
      </w:r>
      <w:r w:rsidRPr="001B473E">
        <w:rPr>
          <w:sz w:val="28"/>
          <w:szCs w:val="28"/>
          <w:lang w:eastAsia="en-US"/>
        </w:rPr>
        <w:softHyphen/>
        <w:t>ность организаций. К тому же напомним, что в нынешнем году многим из них так и не удалось преодолеть «частокол» ограничений для использова</w:t>
      </w:r>
      <w:r w:rsidRPr="001B473E">
        <w:rPr>
          <w:sz w:val="28"/>
          <w:szCs w:val="28"/>
          <w:lang w:eastAsia="en-US"/>
        </w:rPr>
        <w:softHyphen/>
        <w:t>ния этой льготы.</w:t>
      </w:r>
    </w:p>
    <w:p w:rsidR="00DA7013" w:rsidRPr="00FC174A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i/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Кроме того, </w:t>
      </w:r>
      <w:r w:rsidRPr="00FC174A">
        <w:rPr>
          <w:i/>
          <w:sz w:val="28"/>
          <w:szCs w:val="28"/>
          <w:lang w:eastAsia="en-US"/>
        </w:rPr>
        <w:t xml:space="preserve">с </w:t>
      </w:r>
      <w:r w:rsidRPr="00FC174A">
        <w:rPr>
          <w:bCs/>
          <w:i/>
          <w:sz w:val="28"/>
          <w:szCs w:val="28"/>
          <w:lang w:eastAsia="en-US"/>
        </w:rPr>
        <w:t>2011</w:t>
      </w:r>
      <w:r w:rsidRPr="00FC174A">
        <w:rPr>
          <w:b/>
          <w:bCs/>
          <w:i/>
          <w:sz w:val="28"/>
          <w:szCs w:val="28"/>
          <w:lang w:eastAsia="en-US"/>
        </w:rPr>
        <w:t xml:space="preserve"> </w:t>
      </w:r>
      <w:r w:rsidRPr="00FC174A">
        <w:rPr>
          <w:i/>
          <w:sz w:val="28"/>
          <w:szCs w:val="28"/>
          <w:lang w:eastAsia="en-US"/>
        </w:rPr>
        <w:t>года будут отменены три платежа в составе экологиче</w:t>
      </w:r>
      <w:r w:rsidRPr="00FC174A">
        <w:rPr>
          <w:i/>
          <w:sz w:val="28"/>
          <w:szCs w:val="28"/>
          <w:lang w:eastAsia="en-US"/>
        </w:rPr>
        <w:softHyphen/>
        <w:t>ского налога: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 за производство и (или) импорт товаров, содержащих в своем составе 50 и более процентов летучих органических соединений;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 за переработку нефти и нефтепродуктов организациями, осуществля</w:t>
      </w:r>
      <w:r w:rsidRPr="001B473E">
        <w:rPr>
          <w:sz w:val="28"/>
          <w:szCs w:val="28"/>
          <w:lang w:eastAsia="en-US"/>
        </w:rPr>
        <w:softHyphen/>
        <w:t>ющими переработку нефти;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lastRenderedPageBreak/>
        <w:t>—  за перемещение по территории Республики Беларусь нефти и нефте</w:t>
      </w:r>
      <w:r w:rsidRPr="001B473E">
        <w:rPr>
          <w:sz w:val="28"/>
          <w:szCs w:val="28"/>
          <w:lang w:eastAsia="en-US"/>
        </w:rPr>
        <w:softHyphen/>
        <w:t>продуктов магистральными нефтепроводами и н</w:t>
      </w:r>
      <w:r>
        <w:rPr>
          <w:sz w:val="28"/>
          <w:szCs w:val="28"/>
          <w:lang w:eastAsia="en-US"/>
        </w:rPr>
        <w:t xml:space="preserve">ефтепродуктопроводами транзитом </w:t>
      </w:r>
      <w:r>
        <w:rPr>
          <w:sz w:val="28"/>
          <w:szCs w:val="28"/>
        </w:rPr>
        <w:t>[12</w:t>
      </w:r>
      <w:r w:rsidRPr="00FC174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Однако эти изменения затрагивают узкий круг налогоплатель</w:t>
      </w:r>
      <w:r w:rsidRPr="001B473E">
        <w:rPr>
          <w:sz w:val="28"/>
          <w:szCs w:val="28"/>
          <w:lang w:eastAsia="en-US"/>
        </w:rPr>
        <w:softHyphen/>
        <w:t>щиков, занятых переработкой и транспортировкой нефти, поэтому не окажут существенного влияния на общий уровень налоговой нагрузки в стране.</w:t>
      </w:r>
    </w:p>
    <w:p w:rsidR="00DA7013" w:rsidRPr="00AF0BDD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AF0BDD">
        <w:rPr>
          <w:sz w:val="28"/>
          <w:szCs w:val="28"/>
          <w:lang w:eastAsia="en-US"/>
        </w:rPr>
        <w:t xml:space="preserve">В результате отмены данных налоговых платежей в 2011 году снижение </w:t>
      </w:r>
      <w:r w:rsidRPr="00AF0BDD">
        <w:rPr>
          <w:i/>
          <w:sz w:val="28"/>
          <w:szCs w:val="28"/>
          <w:lang w:eastAsia="en-US"/>
        </w:rPr>
        <w:t xml:space="preserve">налоговой нагрузки </w:t>
      </w:r>
      <w:r w:rsidRPr="00AF0BDD">
        <w:rPr>
          <w:sz w:val="28"/>
          <w:szCs w:val="28"/>
          <w:lang w:eastAsia="en-US"/>
        </w:rPr>
        <w:t>на экономику составит 0,4 процента к ВВП, что позволит оставить в распоряжении предприятий более 700 млрд. рублей. Указанные средства будут являться потенциальным источником увеличения инвестиционных ресурсов субъектов хозяйствования[</w:t>
      </w:r>
      <w:r>
        <w:rPr>
          <w:sz w:val="28"/>
          <w:szCs w:val="28"/>
          <w:lang w:eastAsia="en-US"/>
        </w:rPr>
        <w:t>14</w:t>
      </w:r>
      <w:r w:rsidRPr="00AF0BDD">
        <w:rPr>
          <w:sz w:val="28"/>
          <w:szCs w:val="28"/>
          <w:lang w:eastAsia="en-US"/>
        </w:rPr>
        <w:t>].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Кроме того, с 1 января </w:t>
      </w:r>
      <w:smartTag w:uri="urn:schemas-microsoft-com:office:smarttags" w:element="metricconverter">
        <w:smartTagPr>
          <w:attr w:name="ProductID" w:val="2011 г"/>
        </w:smartTagPr>
        <w:r w:rsidRPr="001B473E">
          <w:rPr>
            <w:sz w:val="28"/>
            <w:szCs w:val="28"/>
            <w:lang w:eastAsia="en-US"/>
          </w:rPr>
          <w:t>2011 г</w:t>
        </w:r>
      </w:smartTag>
      <w:r w:rsidRPr="001B473E">
        <w:rPr>
          <w:sz w:val="28"/>
          <w:szCs w:val="28"/>
          <w:lang w:eastAsia="en-US"/>
        </w:rPr>
        <w:t>. исключаются два самостоятельных нало</w:t>
      </w:r>
      <w:r w:rsidRPr="001B473E">
        <w:rPr>
          <w:sz w:val="28"/>
          <w:szCs w:val="28"/>
          <w:lang w:eastAsia="en-US"/>
        </w:rPr>
        <w:softHyphen/>
        <w:t>говых платежа за счет включения в состав: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экологического налога — сбора при ввозе на территор</w:t>
      </w:r>
      <w:r>
        <w:rPr>
          <w:sz w:val="28"/>
          <w:szCs w:val="28"/>
          <w:lang w:eastAsia="en-US"/>
        </w:rPr>
        <w:t>ию Республики Беларусь озонораз</w:t>
      </w:r>
      <w:r w:rsidRPr="001B473E">
        <w:rPr>
          <w:sz w:val="28"/>
          <w:szCs w:val="28"/>
          <w:lang w:eastAsia="en-US"/>
        </w:rPr>
        <w:t>рушающих веществ;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 государственной пошлины — сбора за выдачу разрешений на проезд ав</w:t>
      </w:r>
      <w:r w:rsidRPr="001B473E">
        <w:rPr>
          <w:sz w:val="28"/>
          <w:szCs w:val="28"/>
          <w:lang w:eastAsia="en-US"/>
        </w:rPr>
        <w:softHyphen/>
        <w:t>томобильных транспортных средств по территориям иностранных государств.</w:t>
      </w:r>
    </w:p>
    <w:p w:rsidR="00DA7013" w:rsidRPr="001B473E" w:rsidRDefault="00DA7013" w:rsidP="00DA7013">
      <w:pPr>
        <w:ind w:firstLine="624"/>
        <w:jc w:val="both"/>
        <w:rPr>
          <w:sz w:val="28"/>
          <w:szCs w:val="28"/>
        </w:rPr>
      </w:pPr>
      <w:r w:rsidRPr="001B473E">
        <w:rPr>
          <w:sz w:val="28"/>
          <w:szCs w:val="28"/>
          <w:lang w:eastAsia="en-US"/>
        </w:rPr>
        <w:t>В следующем году в нашей стране существенно улучшается ситуация с периодичностью уплаты налогов и представлением налоговой отчетности. С указанной даты количество перечислений налогов в бюджет будет сокращено, а именно: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 по налогу на прибыль — осуществлен переход на ежеквартальную уплату этого налога с подачей налоговой декларации (расчета) по налогу на прибыль один раз в год (сегодня в 70% случаев эти действия осущест</w:t>
      </w:r>
      <w:r w:rsidRPr="001B473E">
        <w:rPr>
          <w:sz w:val="28"/>
          <w:szCs w:val="28"/>
          <w:lang w:eastAsia="en-US"/>
        </w:rPr>
        <w:softHyphen/>
        <w:t>вляются ежемесячно);</w:t>
      </w:r>
    </w:p>
    <w:p w:rsidR="00DA7013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—  по акцизам — отменены «авансовые» платежи (6 платежей в месяц для некоторых плательщиков), и все плательщики станут платить акцизы один раз в месяц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[12</w:t>
      </w:r>
      <w:r w:rsidRPr="00FC174A">
        <w:rPr>
          <w:sz w:val="28"/>
          <w:szCs w:val="28"/>
        </w:rPr>
        <w:t>]</w:t>
      </w:r>
      <w:r>
        <w:rPr>
          <w:sz w:val="28"/>
          <w:szCs w:val="28"/>
          <w:lang w:eastAsia="en-US"/>
        </w:rPr>
        <w:t>;</w:t>
      </w:r>
    </w:p>
    <w:p w:rsidR="00DA7013" w:rsidRPr="00210F0C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— </w:t>
      </w:r>
      <w:r>
        <w:rPr>
          <w:sz w:val="28"/>
          <w:szCs w:val="28"/>
          <w:lang w:eastAsia="en-US"/>
        </w:rPr>
        <w:t xml:space="preserve"> </w:t>
      </w:r>
      <w:r w:rsidRPr="00210F0C">
        <w:rPr>
          <w:sz w:val="28"/>
          <w:szCs w:val="28"/>
          <w:lang w:eastAsia="en-US"/>
        </w:rPr>
        <w:t>по налогу на добавленную стоимость</w:t>
      </w:r>
      <w:r>
        <w:rPr>
          <w:sz w:val="28"/>
          <w:szCs w:val="28"/>
          <w:lang w:eastAsia="en-US"/>
        </w:rPr>
        <w:t xml:space="preserve"> планируется</w:t>
      </w:r>
      <w:r w:rsidRPr="00210F0C">
        <w:rPr>
          <w:sz w:val="28"/>
          <w:szCs w:val="28"/>
          <w:lang w:eastAsia="en-US"/>
        </w:rPr>
        <w:t>:</w:t>
      </w:r>
    </w:p>
    <w:p w:rsidR="00DA7013" w:rsidRPr="00210F0C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210F0C">
        <w:rPr>
          <w:sz w:val="28"/>
          <w:szCs w:val="28"/>
          <w:lang w:eastAsia="en-US"/>
        </w:rPr>
        <w:t>предоставить плательщикам право при осуществлении расходов на покупку основных средств и нематериальных активов принимать к вычету равными долями в течение календарного года суммы «входного» НДС вне зависимости от суммы налога, исчисленной по реализации;</w:t>
      </w:r>
    </w:p>
    <w:p w:rsidR="00DA7013" w:rsidRPr="00210F0C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Pr="00210F0C">
        <w:rPr>
          <w:sz w:val="28"/>
          <w:szCs w:val="28"/>
          <w:lang w:eastAsia="en-US"/>
        </w:rPr>
        <w:t>отменить ограничение по величине выручки (3,815 млрд. руб.) для выбора плательщиками периодичности уплаты НДС;</w:t>
      </w:r>
    </w:p>
    <w:p w:rsidR="00DA7013" w:rsidRPr="00210F0C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Pr="00210F0C">
        <w:rPr>
          <w:sz w:val="28"/>
          <w:szCs w:val="28"/>
          <w:lang w:eastAsia="en-US"/>
        </w:rPr>
        <w:t>отменить текущие платежи;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Pr="00210F0C">
        <w:rPr>
          <w:sz w:val="28"/>
          <w:szCs w:val="28"/>
          <w:lang w:eastAsia="en-US"/>
        </w:rPr>
        <w:t>исключить обязанность плательщиков представлять в налоговый орган в бумажном виде документы, подтверждающие обоснованность применения ими нулевой ставки НДС при экспорте товаров в государства, с которыми применяется таможенный контроль и таможенное оформление</w:t>
      </w:r>
      <w:r w:rsidRPr="00350931">
        <w:rPr>
          <w:sz w:val="28"/>
          <w:szCs w:val="28"/>
          <w:lang w:eastAsia="en-US"/>
        </w:rPr>
        <w:t>[</w:t>
      </w:r>
      <w:r>
        <w:rPr>
          <w:sz w:val="28"/>
          <w:szCs w:val="28"/>
          <w:lang w:eastAsia="en-US"/>
        </w:rPr>
        <w:t>14</w:t>
      </w:r>
      <w:r w:rsidRPr="00350931">
        <w:rPr>
          <w:sz w:val="28"/>
          <w:szCs w:val="28"/>
          <w:lang w:eastAsia="en-US"/>
        </w:rPr>
        <w:t>]</w:t>
      </w:r>
      <w:r w:rsidRPr="00210F0C">
        <w:rPr>
          <w:sz w:val="28"/>
          <w:szCs w:val="28"/>
          <w:lang w:eastAsia="en-US"/>
        </w:rPr>
        <w:t>.</w:t>
      </w:r>
    </w:p>
    <w:p w:rsidR="00DA7013" w:rsidRPr="00032455" w:rsidRDefault="00DA7013" w:rsidP="00DA7013">
      <w:pPr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 xml:space="preserve">Что касается </w:t>
      </w:r>
      <w:r w:rsidRPr="00032455">
        <w:rPr>
          <w:i/>
          <w:sz w:val="28"/>
          <w:szCs w:val="28"/>
          <w:lang w:eastAsia="en-US"/>
        </w:rPr>
        <w:t>подоходного налога с физических лиц</w:t>
      </w:r>
      <w:r w:rsidRPr="00032455">
        <w:rPr>
          <w:sz w:val="28"/>
          <w:szCs w:val="28"/>
          <w:lang w:eastAsia="en-US"/>
        </w:rPr>
        <w:t xml:space="preserve">, то планируется: </w:t>
      </w:r>
    </w:p>
    <w:p w:rsidR="00DA7013" w:rsidRPr="00032455" w:rsidRDefault="00DA7013" w:rsidP="00DA7013">
      <w:pPr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</w:t>
      </w:r>
      <w:r w:rsidRPr="00032455">
        <w:rPr>
          <w:sz w:val="28"/>
          <w:szCs w:val="28"/>
          <w:lang w:eastAsia="en-US"/>
        </w:rPr>
        <w:t xml:space="preserve">проиндексировать на планируемый уровень инфляции размеры стандартных налоговых вычетов (с 270 000 до 292 000 рублей вычет на </w:t>
      </w:r>
      <w:r w:rsidRPr="00032455">
        <w:rPr>
          <w:sz w:val="28"/>
          <w:szCs w:val="28"/>
          <w:lang w:eastAsia="en-US"/>
        </w:rPr>
        <w:lastRenderedPageBreak/>
        <w:t>работника и критерий на применение такого вычета с 1 635 000 до 1 766 000 рублей; с 75 000 до 81 000 рублей вычет на каждого ребенка до восемнадцати лет);</w:t>
      </w:r>
    </w:p>
    <w:p w:rsidR="00DA7013" w:rsidRPr="00032455" w:rsidRDefault="00DA7013" w:rsidP="00DA7013">
      <w:pPr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r w:rsidRPr="00032455">
        <w:rPr>
          <w:sz w:val="28"/>
          <w:szCs w:val="28"/>
          <w:lang w:eastAsia="en-US"/>
        </w:rPr>
        <w:t>упростить порядок подтверждения факта выплаты денежных средств заготовительными организациями владельцам личных подсобных хозяйств, отменив при этом ограничение в размере 500 базовых величин в год в отношении суммы, в пределах которой освобождаются от подоходного налога доходы физических лиц от реализации сельскохозяйственной продукции;</w:t>
      </w:r>
    </w:p>
    <w:p w:rsidR="00DA7013" w:rsidRPr="00032455" w:rsidRDefault="00DA7013" w:rsidP="00DA7013">
      <w:pPr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</w:t>
      </w:r>
      <w:r w:rsidRPr="00032455">
        <w:rPr>
          <w:sz w:val="28"/>
          <w:szCs w:val="28"/>
          <w:lang w:eastAsia="en-US"/>
        </w:rPr>
        <w:t>предоставить возможность применения имущественного налогового вычета, связанного с приобретением и (или) отчуждением возмездно отчуждаемого имущества, в размере 10 процентов суммы доходов, полученных от реализации этого имущества, в случае невозможности документального подтверждения таких расходов</w:t>
      </w:r>
      <w:r w:rsidRPr="00350931">
        <w:rPr>
          <w:sz w:val="28"/>
          <w:szCs w:val="28"/>
          <w:lang w:eastAsia="en-US"/>
        </w:rPr>
        <w:t>[14]</w:t>
      </w:r>
      <w:r w:rsidRPr="00032455">
        <w:rPr>
          <w:sz w:val="28"/>
          <w:szCs w:val="28"/>
          <w:lang w:eastAsia="en-US"/>
        </w:rPr>
        <w:t>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Кроме того, не будет облагаться подоходным налогом любая компенсация морального вреда независимо от обстоятельств, в связи с которыми он при</w:t>
      </w:r>
      <w:r w:rsidRPr="001B473E">
        <w:rPr>
          <w:sz w:val="28"/>
          <w:szCs w:val="28"/>
          <w:lang w:eastAsia="en-US"/>
        </w:rPr>
        <w:softHyphen/>
        <w:t>чинен физическому лицу. Напомним, что согласно действующей редакции п. 1.3 ст. 163 НК от подоходного налога освобождаются доходы в виде ком</w:t>
      </w:r>
      <w:r w:rsidRPr="001B473E">
        <w:rPr>
          <w:sz w:val="28"/>
          <w:szCs w:val="28"/>
          <w:lang w:eastAsia="en-US"/>
        </w:rPr>
        <w:softHyphen/>
        <w:t>пенсации (возмещения) морального вреда только при утрате трудоспособно</w:t>
      </w:r>
      <w:r w:rsidRPr="001B473E">
        <w:rPr>
          <w:sz w:val="28"/>
          <w:szCs w:val="28"/>
          <w:lang w:eastAsia="en-US"/>
        </w:rPr>
        <w:softHyphen/>
        <w:t>сти, связанной с увечьем или иным повреждением здоровья, со смертью лица, состоящего с плательщиком в отношениях близкого родства или свойства, опекуна, попечителя и подопечного, а также в связи с потерей кормильца.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Компенсация (возмещение) морального вреда, выплачиваемая по другим основаниям, подлежит обложению подоходным налогом</w:t>
      </w:r>
      <w:r w:rsidRPr="00350931">
        <w:rPr>
          <w:sz w:val="28"/>
          <w:szCs w:val="28"/>
          <w:lang w:eastAsia="en-US"/>
        </w:rPr>
        <w:t>[13]</w:t>
      </w:r>
      <w:r w:rsidRPr="001B473E">
        <w:rPr>
          <w:sz w:val="28"/>
          <w:szCs w:val="28"/>
          <w:lang w:eastAsia="en-US"/>
        </w:rPr>
        <w:t>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По мнению разработчиков комментируемого законодательного акта, осу</w:t>
      </w:r>
      <w:r w:rsidRPr="001B473E">
        <w:rPr>
          <w:sz w:val="28"/>
          <w:szCs w:val="28"/>
          <w:lang w:eastAsia="en-US"/>
        </w:rPr>
        <w:softHyphen/>
        <w:t>ществление указанных мер позволит приблизить налоговую систему Рес</w:t>
      </w:r>
      <w:r w:rsidRPr="001B473E">
        <w:rPr>
          <w:sz w:val="28"/>
          <w:szCs w:val="28"/>
          <w:lang w:eastAsia="en-US"/>
        </w:rPr>
        <w:softHyphen/>
        <w:t>публики Беларусь по составу налогов и сборов, периодичности их уплаты к налоговым системам развитых стран. Посудите сами, при осуществлении обычной деятельности плательщики будут уплачивать только 8 основных налогов (налог на прибыль, акцизы, налог на добавленную стоимость, эко</w:t>
      </w:r>
      <w:r w:rsidRPr="001B473E">
        <w:rPr>
          <w:sz w:val="28"/>
          <w:szCs w:val="28"/>
          <w:lang w:eastAsia="en-US"/>
        </w:rPr>
        <w:softHyphen/>
        <w:t>логический налог, земельный налог, налог на недвижимость и социальные платежи, которые также можно считать платежами налогового характера), вносить в течение года в бюджет 20 налоговых платежей и подавать 11 на</w:t>
      </w:r>
      <w:r w:rsidRPr="001B473E">
        <w:rPr>
          <w:sz w:val="28"/>
          <w:szCs w:val="28"/>
          <w:lang w:eastAsia="en-US"/>
        </w:rPr>
        <w:softHyphen/>
        <w:t>логовых деклараций (расчетов) (в настоящее время — 104 налоговых пла</w:t>
      </w:r>
      <w:r w:rsidRPr="001B473E">
        <w:rPr>
          <w:sz w:val="28"/>
          <w:szCs w:val="28"/>
          <w:lang w:eastAsia="en-US"/>
        </w:rPr>
        <w:softHyphen/>
        <w:t xml:space="preserve">тежа и 30 налоговых деклараций). 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Вместе с тем, даже если учесть все планируемые на 2011 год новшест</w:t>
      </w:r>
      <w:r w:rsidRPr="001B473E">
        <w:rPr>
          <w:sz w:val="28"/>
          <w:szCs w:val="28"/>
          <w:lang w:eastAsia="en-US"/>
        </w:rPr>
        <w:softHyphen/>
        <w:t>ва, уровень налоговой нагрузки в Беларуси остается более высоким, чем в соседних государствах и странах — членах таможенного союза, что не</w:t>
      </w:r>
      <w:r w:rsidRPr="001B473E">
        <w:rPr>
          <w:sz w:val="28"/>
          <w:szCs w:val="28"/>
          <w:lang w:eastAsia="en-US"/>
        </w:rPr>
        <w:softHyphen/>
        <w:t>гативно сказывается на конкурентоспособности белорусской продукции. Например, в соседней России уровень налоговой нагрузки примерно на 10 процентных пунктов ниже, чем в Республике Беларусь, а предусмотрен</w:t>
      </w:r>
      <w:r w:rsidRPr="001B473E">
        <w:rPr>
          <w:sz w:val="28"/>
          <w:szCs w:val="28"/>
          <w:lang w:eastAsia="en-US"/>
        </w:rPr>
        <w:softHyphen/>
        <w:t>ное в будущем году снижение налоговой нагрузки составит всего 0,4% от внутреннего валового продукта.</w:t>
      </w:r>
    </w:p>
    <w:p w:rsidR="00DA7013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lastRenderedPageBreak/>
        <w:t>Следует сказать, что отличие белорусской системы налогообложения со</w:t>
      </w:r>
      <w:r w:rsidRPr="001B473E">
        <w:rPr>
          <w:sz w:val="28"/>
          <w:szCs w:val="28"/>
          <w:lang w:eastAsia="en-US"/>
        </w:rPr>
        <w:softHyphen/>
        <w:t>стоит еще и в том, что, помимо основных налогов, в ней есть отчисления в целевые бюджетные фонды, которые не предусмотрены налоговым законо</w:t>
      </w:r>
      <w:r w:rsidRPr="001B473E">
        <w:rPr>
          <w:sz w:val="28"/>
          <w:szCs w:val="28"/>
          <w:lang w:eastAsia="en-US"/>
        </w:rPr>
        <w:softHyphen/>
        <w:t>дательством, а регламентируются, как правило, специальными правовыми актами. К их числу относятся инновационные фонды, фонд национально</w:t>
      </w:r>
      <w:r w:rsidRPr="001B473E">
        <w:rPr>
          <w:sz w:val="28"/>
          <w:szCs w:val="28"/>
          <w:lang w:eastAsia="en-US"/>
        </w:rPr>
        <w:softHyphen/>
        <w:t>го развития, фонд охраны природы, фонд организации сбора (заготовки) и использования отходов в качестве вторичного сырья, фонд (резерв) уни</w:t>
      </w:r>
      <w:r w:rsidRPr="001B473E">
        <w:rPr>
          <w:sz w:val="28"/>
          <w:szCs w:val="28"/>
          <w:lang w:eastAsia="en-US"/>
        </w:rPr>
        <w:softHyphen/>
        <w:t>версального обслуживания. При этом действующий порядок формирования и использования инновационных фондов приводит к росту затрат, создает неравные условия хозяйственной деятельности для предприятий различ</w:t>
      </w:r>
      <w:r w:rsidRPr="001B473E">
        <w:rPr>
          <w:sz w:val="28"/>
          <w:szCs w:val="28"/>
          <w:lang w:eastAsia="en-US"/>
        </w:rPr>
        <w:softHyphen/>
        <w:t>ных отраслей и форм собственности.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Что касается расходов бюджета, то в 2011 году планируется в 1,5 раза увеличить расходы на заработную плату, пенсии и стипендии. Предусмот</w:t>
      </w:r>
      <w:r w:rsidRPr="001B473E">
        <w:rPr>
          <w:sz w:val="28"/>
          <w:szCs w:val="28"/>
          <w:lang w:eastAsia="en-US"/>
        </w:rPr>
        <w:softHyphen/>
        <w:t>рено также увеличить финансирование здравоохранения и образования на 138%, а расходы на научные исследования — на 163%.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Также следует отметить  Закон Республики Беларусь «О республиканском бюджете на 2011 год», которым предусматривается, что доходы республиканского бюджета в 2011 году составят 33,61 трлн</w:t>
      </w:r>
      <w:r>
        <w:rPr>
          <w:sz w:val="28"/>
          <w:szCs w:val="28"/>
          <w:lang w:eastAsia="en-US"/>
        </w:rPr>
        <w:t>.</w:t>
      </w:r>
      <w:r w:rsidRPr="001B473E">
        <w:rPr>
          <w:sz w:val="28"/>
          <w:szCs w:val="28"/>
          <w:lang w:eastAsia="en-US"/>
        </w:rPr>
        <w:t xml:space="preserve"> руб., а расходы — 39,61 трлн</w:t>
      </w:r>
      <w:r>
        <w:rPr>
          <w:sz w:val="28"/>
          <w:szCs w:val="28"/>
          <w:lang w:eastAsia="en-US"/>
        </w:rPr>
        <w:t>.</w:t>
      </w:r>
      <w:r w:rsidRPr="001B473E">
        <w:rPr>
          <w:sz w:val="28"/>
          <w:szCs w:val="28"/>
          <w:lang w:eastAsia="en-US"/>
        </w:rPr>
        <w:t xml:space="preserve"> руб. Таким образом, дефицит республиканского бюджета прогнозируется в размере 6 трлн</w:t>
      </w:r>
      <w:r>
        <w:rPr>
          <w:sz w:val="28"/>
          <w:szCs w:val="28"/>
          <w:lang w:eastAsia="en-US"/>
        </w:rPr>
        <w:t>.</w:t>
      </w:r>
      <w:r w:rsidRPr="001B473E">
        <w:rPr>
          <w:sz w:val="28"/>
          <w:szCs w:val="28"/>
          <w:lang w:eastAsia="en-US"/>
        </w:rPr>
        <w:t xml:space="preserve"> руб. (или 3% от ВВП), что соот</w:t>
      </w:r>
      <w:r w:rsidRPr="001B473E">
        <w:rPr>
          <w:sz w:val="28"/>
          <w:szCs w:val="28"/>
          <w:lang w:eastAsia="en-US"/>
        </w:rPr>
        <w:softHyphen/>
        <w:t>ветствует национальному и международным стандартам финансовой безо</w:t>
      </w:r>
      <w:r w:rsidRPr="001B473E">
        <w:rPr>
          <w:sz w:val="28"/>
          <w:szCs w:val="28"/>
          <w:lang w:eastAsia="en-US"/>
        </w:rPr>
        <w:softHyphen/>
        <w:t>пасности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[15</w:t>
      </w:r>
      <w:r w:rsidRPr="00FC174A">
        <w:rPr>
          <w:sz w:val="28"/>
          <w:szCs w:val="28"/>
        </w:rPr>
        <w:t>]</w:t>
      </w:r>
      <w:r w:rsidRPr="001B473E">
        <w:rPr>
          <w:sz w:val="28"/>
          <w:szCs w:val="28"/>
          <w:lang w:eastAsia="en-US"/>
        </w:rPr>
        <w:t>.</w:t>
      </w:r>
    </w:p>
    <w:p w:rsidR="00DA7013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В 2011 году по сравнению с 2010 годом расходы базовых отраслей соци</w:t>
      </w:r>
      <w:r w:rsidRPr="001B473E">
        <w:rPr>
          <w:sz w:val="28"/>
          <w:szCs w:val="28"/>
          <w:lang w:eastAsia="en-US"/>
        </w:rPr>
        <w:softHyphen/>
        <w:t>альной сферы (здравоохранение, образование, социальная политика, физи</w:t>
      </w:r>
      <w:r w:rsidRPr="001B473E">
        <w:rPr>
          <w:sz w:val="28"/>
          <w:szCs w:val="28"/>
          <w:lang w:eastAsia="en-US"/>
        </w:rPr>
        <w:softHyphen/>
        <w:t>ческая культура и спорт, культура и средства массовой информации) пла</w:t>
      </w:r>
      <w:r w:rsidRPr="001B473E">
        <w:rPr>
          <w:sz w:val="28"/>
          <w:szCs w:val="28"/>
          <w:lang w:eastAsia="en-US"/>
        </w:rPr>
        <w:softHyphen/>
        <w:t>нируется увеличить на 40%.</w:t>
      </w:r>
    </w:p>
    <w:p w:rsidR="00DA7013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Согласно </w:t>
      </w:r>
      <w:r w:rsidRPr="001B473E">
        <w:rPr>
          <w:sz w:val="28"/>
          <w:szCs w:val="28"/>
          <w:lang w:eastAsia="en-US"/>
        </w:rPr>
        <w:t>Закон</w:t>
      </w:r>
      <w:r>
        <w:rPr>
          <w:sz w:val="28"/>
          <w:szCs w:val="28"/>
          <w:lang w:eastAsia="en-US"/>
        </w:rPr>
        <w:t>у</w:t>
      </w:r>
      <w:r w:rsidRPr="001B473E">
        <w:rPr>
          <w:sz w:val="28"/>
          <w:szCs w:val="28"/>
          <w:lang w:eastAsia="en-US"/>
        </w:rPr>
        <w:t xml:space="preserve"> Республики Беларусь «О респу</w:t>
      </w:r>
      <w:r>
        <w:rPr>
          <w:sz w:val="28"/>
          <w:szCs w:val="28"/>
          <w:lang w:eastAsia="en-US"/>
        </w:rPr>
        <w:t xml:space="preserve">бликанском бюджете на 2011 год» налоговые доходы составят 30, 02 трлн. руб. Центральное место в структуре доходов занимают налоги на товары (работы, услуги) – 19, 07 трлн. руб. ( 63, 53%), в том числе НДС – 13, 45 трлн. руб. ( 44,82%), акцизы – 5, 37 трлн. руб. ( 17,89%). Налоги на доходы и прибыль составят 2, 32 трлн. руб. ( 7,74%). Налоговые доходы от внешнеэкономической деятельности составят 7, 26 трлн. руб. ( 24,2%). Другие налоги, сборы (пошлины) и другие налоговые доходы составят 1, 36 трлн. руб. ( 4, 54%) </w:t>
      </w:r>
      <w:r>
        <w:rPr>
          <w:sz w:val="28"/>
          <w:szCs w:val="28"/>
          <w:lang w:val="en-US" w:eastAsia="en-US"/>
        </w:rPr>
        <w:t>[</w:t>
      </w:r>
      <w:r>
        <w:rPr>
          <w:sz w:val="28"/>
          <w:szCs w:val="28"/>
          <w:lang w:eastAsia="en-US"/>
        </w:rPr>
        <w:t>15</w:t>
      </w:r>
      <w:r>
        <w:rPr>
          <w:sz w:val="28"/>
          <w:szCs w:val="28"/>
          <w:lang w:val="en-US" w:eastAsia="en-US"/>
        </w:rPr>
        <w:t>]</w:t>
      </w:r>
      <w:r>
        <w:rPr>
          <w:sz w:val="28"/>
          <w:szCs w:val="28"/>
          <w:lang w:eastAsia="en-US"/>
        </w:rPr>
        <w:t>.</w:t>
      </w:r>
    </w:p>
    <w:p w:rsidR="00DA7013" w:rsidRDefault="00825759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5334000" cy="2705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013" w:rsidRPr="00CE384B" w:rsidRDefault="00DA7013" w:rsidP="00DA7013">
      <w:pPr>
        <w:pStyle w:val="3"/>
        <w:spacing w:after="0"/>
        <w:ind w:left="0" w:firstLine="624"/>
        <w:jc w:val="center"/>
        <w:rPr>
          <w:b/>
          <w:sz w:val="24"/>
          <w:szCs w:val="24"/>
        </w:rPr>
      </w:pPr>
      <w:r w:rsidRPr="00CE384B">
        <w:rPr>
          <w:b/>
          <w:sz w:val="24"/>
          <w:szCs w:val="24"/>
        </w:rPr>
        <w:t xml:space="preserve">Рисунок </w:t>
      </w:r>
      <w:r w:rsidR="009F2B4F">
        <w:rPr>
          <w:b/>
          <w:sz w:val="24"/>
          <w:szCs w:val="24"/>
        </w:rPr>
        <w:t>3.</w:t>
      </w:r>
      <w:r w:rsidRPr="00CE384B">
        <w:rPr>
          <w:b/>
          <w:sz w:val="24"/>
          <w:szCs w:val="24"/>
        </w:rPr>
        <w:t>1 - Структура доходов республиканского бюджета Республики Беларусь, в разрезе видов налогов на 2011 год</w:t>
      </w:r>
    </w:p>
    <w:p w:rsidR="00DA7013" w:rsidRPr="00CF6277" w:rsidRDefault="00DA7013" w:rsidP="00DA7013">
      <w:pPr>
        <w:pStyle w:val="3"/>
        <w:spacing w:after="0"/>
        <w:ind w:left="0" w:firstLine="624"/>
        <w:jc w:val="both"/>
        <w:rPr>
          <w:b/>
          <w:sz w:val="28"/>
          <w:szCs w:val="28"/>
        </w:rPr>
      </w:pPr>
    </w:p>
    <w:p w:rsidR="00DA7013" w:rsidRDefault="00DA7013" w:rsidP="009F2B4F">
      <w:pPr>
        <w:ind w:firstLine="624"/>
        <w:jc w:val="both"/>
      </w:pPr>
      <w:r w:rsidRPr="00847C77">
        <w:t>Примечание – Источник: собственная разработка</w:t>
      </w:r>
      <w:r w:rsidR="009F2B4F">
        <w:t xml:space="preserve"> на основе </w:t>
      </w:r>
      <w:r w:rsidR="009F2B4F" w:rsidRPr="009F2B4F">
        <w:t>[</w:t>
      </w:r>
      <w:r w:rsidR="009F2B4F">
        <w:t>15</w:t>
      </w:r>
      <w:r w:rsidR="009F2B4F" w:rsidRPr="009F2B4F">
        <w:t>]</w:t>
      </w:r>
    </w:p>
    <w:p w:rsidR="00DA7013" w:rsidRPr="00847C77" w:rsidRDefault="00DA7013" w:rsidP="00DA7013">
      <w:pPr>
        <w:ind w:firstLine="624"/>
        <w:jc w:val="both"/>
      </w:pP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  <w:r w:rsidRPr="001B473E">
        <w:rPr>
          <w:sz w:val="28"/>
          <w:szCs w:val="28"/>
          <w:lang w:eastAsia="en-US"/>
        </w:rPr>
        <w:t>Обратим внимание на тот факт, что в бюджете на будущий год преду</w:t>
      </w:r>
      <w:r w:rsidRPr="001B473E">
        <w:rPr>
          <w:sz w:val="28"/>
          <w:szCs w:val="28"/>
          <w:lang w:eastAsia="en-US"/>
        </w:rPr>
        <w:softHyphen/>
        <w:t>смотрен чистый отток средств по операциям с государственным имущест</w:t>
      </w:r>
      <w:r w:rsidRPr="001B473E">
        <w:rPr>
          <w:sz w:val="28"/>
          <w:szCs w:val="28"/>
          <w:lang w:eastAsia="en-US"/>
        </w:rPr>
        <w:softHyphen/>
        <w:t>вом, т.е. на увеличение доли государства в уставных фондах предприятий и организаций (в том числе приобретение акций) будет направлено больше средств, чем планируется получить от реализации принадлежащего госу</w:t>
      </w:r>
      <w:r w:rsidRPr="001B473E">
        <w:rPr>
          <w:sz w:val="28"/>
          <w:szCs w:val="28"/>
          <w:lang w:eastAsia="en-US"/>
        </w:rPr>
        <w:softHyphen/>
        <w:t>дарству имущества (в том числе акций). Однако при наличии дефицита бюджета и дефицита торгового баланса приватизация могла бы стать зна</w:t>
      </w:r>
      <w:r w:rsidRPr="001B473E">
        <w:rPr>
          <w:sz w:val="28"/>
          <w:szCs w:val="28"/>
          <w:lang w:eastAsia="en-US"/>
        </w:rPr>
        <w:softHyphen/>
        <w:t>чимым источником финансирования указанных дефицитов.</w:t>
      </w:r>
    </w:p>
    <w:p w:rsidR="00DA7013" w:rsidRPr="001B473E" w:rsidRDefault="00DA7013" w:rsidP="00DA7013">
      <w:pPr>
        <w:shd w:val="clear" w:color="auto" w:fill="FFFFFF"/>
        <w:autoSpaceDE w:val="0"/>
        <w:autoSpaceDN w:val="0"/>
        <w:adjustRightInd w:val="0"/>
        <w:ind w:firstLine="624"/>
        <w:jc w:val="both"/>
        <w:rPr>
          <w:sz w:val="28"/>
          <w:szCs w:val="28"/>
          <w:lang w:eastAsia="en-US"/>
        </w:rPr>
      </w:pPr>
    </w:p>
    <w:p w:rsidR="00DA7013" w:rsidRPr="001B473E" w:rsidRDefault="00DA7013" w:rsidP="00DA7013">
      <w:pPr>
        <w:ind w:firstLine="624"/>
        <w:jc w:val="both"/>
        <w:rPr>
          <w:sz w:val="28"/>
          <w:szCs w:val="28"/>
        </w:rPr>
      </w:pPr>
    </w:p>
    <w:p w:rsidR="00DA7013" w:rsidRPr="001B473E" w:rsidRDefault="00DA7013" w:rsidP="00DA7013">
      <w:pPr>
        <w:ind w:firstLine="624"/>
        <w:jc w:val="both"/>
        <w:rPr>
          <w:sz w:val="28"/>
          <w:szCs w:val="28"/>
        </w:rPr>
      </w:pPr>
    </w:p>
    <w:p w:rsidR="00020EDA" w:rsidRPr="004C1F6B" w:rsidRDefault="00020EDA" w:rsidP="00020EDA">
      <w:pPr>
        <w:tabs>
          <w:tab w:val="left" w:pos="5205"/>
        </w:tabs>
        <w:ind w:firstLine="624"/>
        <w:rPr>
          <w:lang w:bidi="he-IL"/>
        </w:rPr>
      </w:pPr>
      <w:r w:rsidRPr="004C1F6B">
        <w:rPr>
          <w:lang w:bidi="he-IL"/>
        </w:rPr>
        <w:tab/>
      </w:r>
    </w:p>
    <w:p w:rsidR="00020EDA" w:rsidRPr="00B97FA8" w:rsidRDefault="00020EDA" w:rsidP="00505F66">
      <w:pPr>
        <w:ind w:firstLine="624"/>
        <w:jc w:val="both"/>
        <w:rPr>
          <w:sz w:val="28"/>
          <w:szCs w:val="28"/>
        </w:rPr>
      </w:pPr>
    </w:p>
    <w:p w:rsidR="00505F66" w:rsidRPr="001C0839" w:rsidRDefault="00505F66" w:rsidP="00505F66">
      <w:pPr>
        <w:pStyle w:val="ConsNormal"/>
        <w:widowControl/>
        <w:ind w:right="0" w:firstLine="624"/>
        <w:jc w:val="both"/>
        <w:rPr>
          <w:rFonts w:ascii="Times New Roman" w:hAnsi="Times New Roman"/>
          <w:sz w:val="28"/>
          <w:szCs w:val="28"/>
        </w:rPr>
      </w:pPr>
    </w:p>
    <w:p w:rsidR="00505F66" w:rsidRDefault="00505F66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6A6D42" w:rsidRDefault="006A6D42" w:rsidP="006A6D42"/>
    <w:p w:rsidR="009B27AD" w:rsidRDefault="009B27AD" w:rsidP="006A6D42">
      <w:pPr>
        <w:jc w:val="center"/>
        <w:rPr>
          <w:b/>
          <w:sz w:val="32"/>
          <w:szCs w:val="32"/>
        </w:rPr>
      </w:pPr>
      <w:r w:rsidRPr="001669CC">
        <w:rPr>
          <w:b/>
          <w:sz w:val="32"/>
          <w:szCs w:val="32"/>
        </w:rPr>
        <w:t>ЗАКЛЮЧЕНИЕ</w:t>
      </w:r>
    </w:p>
    <w:p w:rsidR="009B27AD" w:rsidRDefault="009B27AD" w:rsidP="009B27AD">
      <w:pPr>
        <w:ind w:firstLine="624"/>
        <w:jc w:val="center"/>
        <w:rPr>
          <w:b/>
          <w:sz w:val="32"/>
          <w:szCs w:val="32"/>
        </w:rPr>
      </w:pPr>
    </w:p>
    <w:p w:rsidR="009B27AD" w:rsidRPr="001669CC" w:rsidRDefault="009B27AD" w:rsidP="009B27AD">
      <w:pPr>
        <w:ind w:firstLine="624"/>
        <w:jc w:val="center"/>
        <w:rPr>
          <w:b/>
          <w:sz w:val="32"/>
          <w:szCs w:val="32"/>
        </w:rPr>
      </w:pPr>
    </w:p>
    <w:p w:rsidR="009B27AD" w:rsidRPr="00C566F2" w:rsidRDefault="009B27AD" w:rsidP="009B27AD">
      <w:pPr>
        <w:ind w:firstLine="624"/>
        <w:jc w:val="both"/>
        <w:rPr>
          <w:sz w:val="28"/>
          <w:szCs w:val="28"/>
        </w:rPr>
      </w:pPr>
      <w:r w:rsidRPr="00C566F2">
        <w:rPr>
          <w:sz w:val="28"/>
          <w:szCs w:val="28"/>
        </w:rPr>
        <w:t xml:space="preserve">Изучив состояние современной </w:t>
      </w:r>
      <w:r>
        <w:rPr>
          <w:sz w:val="28"/>
          <w:szCs w:val="28"/>
        </w:rPr>
        <w:t xml:space="preserve">налоговой </w:t>
      </w:r>
      <w:r w:rsidRPr="00C566F2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и налогов</w:t>
      </w:r>
      <w:r w:rsidRPr="00C566F2">
        <w:rPr>
          <w:sz w:val="28"/>
          <w:szCs w:val="28"/>
        </w:rPr>
        <w:t xml:space="preserve"> в Республике Беларусь, можно сделать определенные выводы.</w:t>
      </w:r>
    </w:p>
    <w:p w:rsidR="009B27AD" w:rsidRPr="00C566F2" w:rsidRDefault="009B27AD" w:rsidP="009B27AD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Налоги - </w:t>
      </w:r>
      <w:r w:rsidRPr="00C566F2">
        <w:rPr>
          <w:sz w:val="28"/>
          <w:szCs w:val="28"/>
        </w:rPr>
        <w:t>необходимое звено  экономических  отношений в обществе. Они являются основным источником  доходной части бюджетов всех уровней и эффективным  инструментом государственного регулировании со</w:t>
      </w:r>
      <w:r>
        <w:rPr>
          <w:sz w:val="28"/>
          <w:szCs w:val="28"/>
        </w:rPr>
        <w:t>циально-экономических отношений.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Налоговая система - один из главных элементов рыночной экономики. Она выступает главным инструментом воздействия государства на развитие хозяйства, определения приоритетов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 xml:space="preserve">социального и экономического развития. 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Налоговая политика в 2006 - 2015 годах будет формироваться, исходя из необходимости существенного упрощения налоговой системы, поэтапного снижения налоговой нагрузки, качественного улучшения налогового администрирования, повышения рациональности, прозрачности, справедливости и стабильности налоговой системы.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Справедливость и нейтральность налоговой системы обеспечивается в основном за счет прекращения практики налогового льготирования и предоставления преференциальных режимов налогообложения, отмены имеющих негативное влияние на экономический рост и неэффективных налоговых платежей.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Формирование прозрачного и стабильного механизма налогообложения будет обеспечено за счет законодательного закрепления по каждому налоговому платежу всех обязательных элементов налогообложения: состава плательщиков, объектов налогообложения, налоговой базы, налоговых ставок, налоговых льгот, а также порядка исчисления налогов, сборов (пошлин) и сроков их уплаты.</w:t>
      </w:r>
    </w:p>
    <w:p w:rsidR="009B27AD" w:rsidRPr="000A1EE8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Упрощение налоговой системы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>- одна из актуальных государственных задач.</w:t>
      </w:r>
      <w:r>
        <w:rPr>
          <w:sz w:val="28"/>
          <w:szCs w:val="28"/>
        </w:rPr>
        <w:t xml:space="preserve"> С</w:t>
      </w:r>
      <w:r w:rsidRPr="004E3D99">
        <w:rPr>
          <w:sz w:val="28"/>
          <w:szCs w:val="28"/>
        </w:rPr>
        <w:t>ледует отметить, что в последние годы и в настоящее время идет работа по упрощению налоговой системы Республики Беларусь. Одним из направлений модернизации налоговой системы на национальном и местном уровне должно быть совершенствование структуры налогов с ориентацией на значительное повышение роли прямого подоходного налогообложения, что в большей степени соответствует инновационному типу развития экономики, позволяет снизить темпы инфляции, использовать преимущества регулирующей функции налогообложения.</w:t>
      </w:r>
    </w:p>
    <w:p w:rsidR="009B27AD" w:rsidRPr="00C566F2" w:rsidRDefault="009B27AD" w:rsidP="009B27AD">
      <w:pPr>
        <w:ind w:firstLine="624"/>
        <w:jc w:val="both"/>
        <w:rPr>
          <w:sz w:val="28"/>
          <w:szCs w:val="28"/>
        </w:rPr>
      </w:pPr>
      <w:r w:rsidRPr="00C566F2">
        <w:rPr>
          <w:sz w:val="28"/>
          <w:szCs w:val="28"/>
        </w:rPr>
        <w:t>Для Республики Беларусь в связи со становлением налоговой системы особое зна</w:t>
      </w:r>
      <w:r>
        <w:rPr>
          <w:sz w:val="28"/>
          <w:szCs w:val="28"/>
        </w:rPr>
        <w:t>чение  приобретает принцип</w:t>
      </w:r>
      <w:r w:rsidRPr="00C566F2">
        <w:rPr>
          <w:sz w:val="28"/>
          <w:szCs w:val="28"/>
        </w:rPr>
        <w:t xml:space="preserve"> разумного сочетания ее гибкости со стабильностью, обеспечивающий адекватность налогов меняющейся экономической ситуации и одновременно  </w:t>
      </w:r>
      <w:r>
        <w:rPr>
          <w:sz w:val="28"/>
          <w:szCs w:val="28"/>
        </w:rPr>
        <w:t xml:space="preserve">создающий гарантию постоянства </w:t>
      </w:r>
      <w:r w:rsidRPr="00C566F2">
        <w:rPr>
          <w:sz w:val="28"/>
          <w:szCs w:val="28"/>
        </w:rPr>
        <w:t xml:space="preserve">налоговой нагрузки в течение длительного времени. 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Нестабильность наших налогов, постоянный пересмотр ставок, количества налогов, льгот и т.д. несомненно, играет отрицательную роль, особенно в период перехода экономики к рыночным отношениям, а также препятствует инвестициям как отечественным, так и иностранным.</w:t>
      </w:r>
    </w:p>
    <w:p w:rsidR="009B27AD" w:rsidRPr="004E3D99" w:rsidRDefault="009B27AD" w:rsidP="009B27AD">
      <w:pPr>
        <w:ind w:firstLine="624"/>
        <w:jc w:val="both"/>
        <w:rPr>
          <w:sz w:val="28"/>
          <w:szCs w:val="28"/>
        </w:rPr>
      </w:pPr>
      <w:r w:rsidRPr="004E3D99">
        <w:rPr>
          <w:sz w:val="28"/>
          <w:szCs w:val="28"/>
        </w:rPr>
        <w:t>Нестабильность налоговой системы на сегодняшний день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E3D99">
        <w:rPr>
          <w:sz w:val="28"/>
          <w:szCs w:val="28"/>
        </w:rPr>
        <w:t>главная проблема реформы налогообложения</w:t>
      </w:r>
      <w:r>
        <w:rPr>
          <w:sz w:val="28"/>
          <w:szCs w:val="28"/>
        </w:rPr>
        <w:t>.</w:t>
      </w:r>
    </w:p>
    <w:p w:rsidR="009B27AD" w:rsidRPr="00C566F2" w:rsidRDefault="009B27AD" w:rsidP="009B27AD">
      <w:pPr>
        <w:ind w:firstLine="624"/>
        <w:jc w:val="both"/>
        <w:rPr>
          <w:sz w:val="28"/>
          <w:szCs w:val="28"/>
        </w:rPr>
      </w:pPr>
      <w:r w:rsidRPr="00C566F2">
        <w:rPr>
          <w:sz w:val="28"/>
          <w:szCs w:val="28"/>
        </w:rPr>
        <w:lastRenderedPageBreak/>
        <w:t>Тем не менее, налоговая система Республики Беларусь от начала своего становления достигла сравнимо лучших результатов в уровне налоговой нагрузки и организации всего процесса налогообложения.</w:t>
      </w:r>
    </w:p>
    <w:p w:rsidR="009B27AD" w:rsidRDefault="009B27AD" w:rsidP="009B27AD">
      <w:pPr>
        <w:ind w:firstLine="624"/>
        <w:jc w:val="both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505F66">
      <w:pPr>
        <w:ind w:firstLine="624"/>
      </w:pPr>
    </w:p>
    <w:p w:rsidR="009B27AD" w:rsidRDefault="009B27AD" w:rsidP="009B27AD">
      <w:pPr>
        <w:jc w:val="center"/>
        <w:rPr>
          <w:b/>
          <w:sz w:val="32"/>
          <w:szCs w:val="32"/>
        </w:rPr>
      </w:pPr>
      <w:r w:rsidRPr="009A515E">
        <w:rPr>
          <w:b/>
          <w:sz w:val="32"/>
          <w:szCs w:val="32"/>
        </w:rPr>
        <w:t>СПИСОК ИСПОЛЬЗОВАННЫХ ИСТОЧНИКОВ</w:t>
      </w:r>
    </w:p>
    <w:p w:rsidR="009B27AD" w:rsidRDefault="009B27AD" w:rsidP="009B27AD">
      <w:pPr>
        <w:jc w:val="center"/>
        <w:rPr>
          <w:b/>
          <w:sz w:val="32"/>
          <w:szCs w:val="32"/>
        </w:rPr>
      </w:pPr>
    </w:p>
    <w:p w:rsidR="009B27AD" w:rsidRDefault="009B27AD" w:rsidP="009B27AD">
      <w:pPr>
        <w:jc w:val="center"/>
        <w:rPr>
          <w:b/>
          <w:sz w:val="32"/>
          <w:szCs w:val="32"/>
        </w:rPr>
      </w:pPr>
    </w:p>
    <w:p w:rsidR="009B27AD" w:rsidRPr="00630985" w:rsidRDefault="009B27AD" w:rsidP="009B27AD">
      <w:pPr>
        <w:jc w:val="both"/>
        <w:rPr>
          <w:sz w:val="28"/>
          <w:szCs w:val="28"/>
        </w:rPr>
      </w:pPr>
      <w:r w:rsidRPr="00630985">
        <w:rPr>
          <w:sz w:val="28"/>
          <w:szCs w:val="28"/>
        </w:rPr>
        <w:t xml:space="preserve">1. Заяц Н.Е. Теория налогов: учебник / Н.Е.Заяц. – Мн: БГЭУ, 2002. – 220 с. </w:t>
      </w:r>
    </w:p>
    <w:p w:rsidR="009B27AD" w:rsidRPr="00AF7AB6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E244FA">
        <w:rPr>
          <w:sz w:val="28"/>
          <w:szCs w:val="28"/>
        </w:rPr>
        <w:t>Национальная экономика Беларуси: Потенциалы. Хозяйственные комплексы. Направления развития. Механизмы управления: Учеб. пособие /В.Н. Шимов, Я.М. Александрович, А.В. Богданович и др.; Под общ. ред. В.Н. Шимова.</w:t>
      </w:r>
      <w:r>
        <w:rPr>
          <w:sz w:val="28"/>
          <w:szCs w:val="28"/>
        </w:rPr>
        <w:t xml:space="preserve"> -</w:t>
      </w:r>
      <w:r w:rsidRPr="00E244FA">
        <w:rPr>
          <w:sz w:val="28"/>
          <w:szCs w:val="28"/>
        </w:rPr>
        <w:t xml:space="preserve"> Мн.: БГЭУ, 2005.</w:t>
      </w:r>
      <w:r>
        <w:rPr>
          <w:sz w:val="28"/>
          <w:szCs w:val="28"/>
        </w:rPr>
        <w:t xml:space="preserve"> -</w:t>
      </w:r>
      <w:r w:rsidRPr="00E244FA">
        <w:rPr>
          <w:sz w:val="28"/>
          <w:szCs w:val="28"/>
        </w:rPr>
        <w:t xml:space="preserve"> 844 с.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30985">
        <w:rPr>
          <w:sz w:val="28"/>
          <w:szCs w:val="28"/>
        </w:rPr>
        <w:t xml:space="preserve">Налоговый кодекс Республики Беларусь от 19.12.2002 года </w:t>
      </w:r>
      <w:r>
        <w:rPr>
          <w:sz w:val="28"/>
          <w:szCs w:val="28"/>
        </w:rPr>
        <w:t>№</w:t>
      </w:r>
      <w:r w:rsidRPr="00630985">
        <w:rPr>
          <w:sz w:val="28"/>
          <w:szCs w:val="28"/>
        </w:rPr>
        <w:t xml:space="preserve"> 166-3 в ред. от 29.12.2009 года № 72-3.</w:t>
      </w:r>
    </w:p>
    <w:p w:rsidR="009B27AD" w:rsidRPr="00630985" w:rsidRDefault="009B27AD" w:rsidP="009B27AD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630985">
        <w:rPr>
          <w:rFonts w:ascii="Times New Roman" w:hAnsi="Times New Roman"/>
          <w:sz w:val="28"/>
          <w:szCs w:val="28"/>
        </w:rPr>
        <w:t xml:space="preserve">Заяц Н.Е. Налоги и налогообложение: учебник / Н.Е.Заяц и др.; под общей ред. Н.Е.Заяц, Т.Е.Бондарь, И.Н. Алешкевич </w:t>
      </w:r>
      <w:r>
        <w:rPr>
          <w:rFonts w:ascii="Times New Roman" w:hAnsi="Times New Roman"/>
          <w:sz w:val="28"/>
          <w:szCs w:val="28"/>
        </w:rPr>
        <w:t>– 5-е изд., испр. и доп. – Мн</w:t>
      </w:r>
      <w:r w:rsidRPr="00630985">
        <w:rPr>
          <w:rFonts w:ascii="Times New Roman" w:hAnsi="Times New Roman"/>
          <w:sz w:val="28"/>
          <w:szCs w:val="28"/>
        </w:rPr>
        <w:t xml:space="preserve">: Высш. шк., 2008. – 315 с. </w:t>
      </w:r>
    </w:p>
    <w:p w:rsidR="009B27AD" w:rsidRPr="008F18B9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F18B9">
        <w:rPr>
          <w:sz w:val="28"/>
          <w:szCs w:val="28"/>
        </w:rPr>
        <w:t>. Базылева Н.И., Гурко С.П. Экономическая теория: учебник</w:t>
      </w:r>
      <w:r>
        <w:rPr>
          <w:sz w:val="28"/>
          <w:szCs w:val="28"/>
        </w:rPr>
        <w:t xml:space="preserve"> – 3</w:t>
      </w:r>
      <w:r w:rsidRPr="008F18B9">
        <w:rPr>
          <w:sz w:val="28"/>
          <w:szCs w:val="28"/>
        </w:rPr>
        <w:t>-е изд.,</w:t>
      </w:r>
      <w:r>
        <w:rPr>
          <w:sz w:val="28"/>
          <w:szCs w:val="28"/>
        </w:rPr>
        <w:t xml:space="preserve"> испр. и доп. -  Мн.: БГЭУ, 2002</w:t>
      </w:r>
      <w:r w:rsidRPr="008F18B9">
        <w:rPr>
          <w:sz w:val="28"/>
          <w:szCs w:val="28"/>
        </w:rPr>
        <w:t xml:space="preserve">. </w:t>
      </w:r>
      <w:r>
        <w:rPr>
          <w:sz w:val="28"/>
          <w:szCs w:val="28"/>
        </w:rPr>
        <w:t>- 752</w:t>
      </w:r>
      <w:r w:rsidRPr="008F18B9">
        <w:rPr>
          <w:sz w:val="28"/>
          <w:szCs w:val="28"/>
        </w:rPr>
        <w:t xml:space="preserve"> с.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F18B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Романовский М.В., Врублевская О.В. </w:t>
      </w:r>
      <w:r w:rsidRPr="00630985">
        <w:rPr>
          <w:sz w:val="28"/>
          <w:szCs w:val="28"/>
        </w:rPr>
        <w:t>Налоги и налогообложение: учебник</w:t>
      </w:r>
      <w:r>
        <w:rPr>
          <w:sz w:val="28"/>
          <w:szCs w:val="28"/>
        </w:rPr>
        <w:t xml:space="preserve"> для вузов / под ред. Романовского М.В., Врублевской О.В. – Питер, 2000. – 528 с.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9166FA">
        <w:rPr>
          <w:sz w:val="28"/>
          <w:szCs w:val="28"/>
        </w:rPr>
        <w:t>Бичик С.В. Основы экономической теории. Мн.: "Вышейшая школа", 2004. 236 с.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D23EE4">
        <w:rPr>
          <w:sz w:val="28"/>
          <w:szCs w:val="28"/>
        </w:rPr>
        <w:t>Об итогах работы налоговых органов за 200</w:t>
      </w:r>
      <w:r>
        <w:rPr>
          <w:sz w:val="28"/>
          <w:szCs w:val="28"/>
        </w:rPr>
        <w:t>7</w:t>
      </w:r>
      <w:r w:rsidRPr="00D23EE4">
        <w:rPr>
          <w:sz w:val="28"/>
          <w:szCs w:val="28"/>
        </w:rPr>
        <w:t xml:space="preserve"> год // Еженедельный журнал Министерства по налогам и сборам</w:t>
      </w:r>
      <w:r>
        <w:rPr>
          <w:sz w:val="28"/>
          <w:szCs w:val="28"/>
        </w:rPr>
        <w:t xml:space="preserve"> «Налоги Беларуси». – 2008. - №5. - </w:t>
      </w:r>
      <w:r w:rsidRPr="00D23EE4">
        <w:rPr>
          <w:sz w:val="28"/>
          <w:szCs w:val="28"/>
        </w:rPr>
        <w:t>с.</w:t>
      </w:r>
      <w:r>
        <w:rPr>
          <w:sz w:val="28"/>
          <w:szCs w:val="28"/>
        </w:rPr>
        <w:t>5</w:t>
      </w:r>
      <w:r w:rsidRPr="00D23EE4">
        <w:rPr>
          <w:sz w:val="28"/>
          <w:szCs w:val="28"/>
        </w:rPr>
        <w:t>-7.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D23EE4">
        <w:rPr>
          <w:sz w:val="28"/>
          <w:szCs w:val="28"/>
        </w:rPr>
        <w:t>Об итогах работы налоговых органов за 2008 год // Еженедельный журнал Министерства по налогам и сборам «Налоги Беларуси». – 2009. - №7.</w:t>
      </w:r>
      <w:r>
        <w:rPr>
          <w:sz w:val="28"/>
          <w:szCs w:val="28"/>
        </w:rPr>
        <w:t xml:space="preserve"> - </w:t>
      </w:r>
      <w:r w:rsidRPr="00D23EE4">
        <w:rPr>
          <w:sz w:val="28"/>
          <w:szCs w:val="28"/>
        </w:rPr>
        <w:t>с.4-7.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D23EE4">
        <w:rPr>
          <w:sz w:val="28"/>
          <w:szCs w:val="28"/>
        </w:rPr>
        <w:t>Об итогах работы налоговых органов за 200</w:t>
      </w:r>
      <w:r>
        <w:rPr>
          <w:sz w:val="28"/>
          <w:szCs w:val="28"/>
        </w:rPr>
        <w:t>9</w:t>
      </w:r>
      <w:r w:rsidRPr="00D23EE4">
        <w:rPr>
          <w:sz w:val="28"/>
          <w:szCs w:val="28"/>
        </w:rPr>
        <w:t xml:space="preserve"> год // Еженедельный журнал Министерства по налогам и сборам</w:t>
      </w:r>
      <w:r>
        <w:rPr>
          <w:sz w:val="28"/>
          <w:szCs w:val="28"/>
        </w:rPr>
        <w:t xml:space="preserve"> «Налоги Беларуси». – 2010. - №6. - с.5</w:t>
      </w:r>
      <w:r w:rsidRPr="00D23EE4">
        <w:rPr>
          <w:sz w:val="28"/>
          <w:szCs w:val="28"/>
        </w:rPr>
        <w:t>-7.</w:t>
      </w:r>
    </w:p>
    <w:p w:rsidR="009B27AD" w:rsidRPr="002B3E7A" w:rsidRDefault="009B27AD" w:rsidP="009B27A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23EE4">
        <w:rPr>
          <w:sz w:val="28"/>
          <w:szCs w:val="28"/>
        </w:rPr>
        <w:t xml:space="preserve">Официальный сайт Министерства по налогам и сборам Республики Беларусь </w:t>
      </w:r>
      <w:r w:rsidRPr="00D23EE4">
        <w:rPr>
          <w:color w:val="000000"/>
          <w:sz w:val="28"/>
          <w:szCs w:val="28"/>
        </w:rPr>
        <w:t xml:space="preserve">[Электронный ресурс]. – </w:t>
      </w:r>
      <w:r w:rsidRPr="00D23EE4">
        <w:rPr>
          <w:sz w:val="28"/>
          <w:szCs w:val="28"/>
        </w:rPr>
        <w:t xml:space="preserve"> Режим </w:t>
      </w:r>
      <w:r w:rsidRPr="00A86CCC">
        <w:rPr>
          <w:sz w:val="28"/>
          <w:szCs w:val="28"/>
        </w:rPr>
        <w:t xml:space="preserve">доступа: </w:t>
      </w:r>
      <w:hyperlink r:id="rId16" w:history="1">
        <w:r w:rsidRPr="00C60264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C60264">
          <w:rPr>
            <w:rStyle w:val="a6"/>
            <w:color w:val="auto"/>
            <w:sz w:val="28"/>
            <w:szCs w:val="28"/>
            <w:u w:val="none"/>
          </w:rPr>
          <w:t>.</w:t>
        </w:r>
        <w:r w:rsidRPr="00C60264">
          <w:rPr>
            <w:rStyle w:val="a6"/>
            <w:color w:val="auto"/>
            <w:sz w:val="28"/>
            <w:szCs w:val="28"/>
            <w:u w:val="none"/>
            <w:lang w:val="en-US"/>
          </w:rPr>
          <w:t>nalog</w:t>
        </w:r>
        <w:r w:rsidRPr="00C60264">
          <w:rPr>
            <w:rStyle w:val="a6"/>
            <w:color w:val="auto"/>
            <w:sz w:val="28"/>
            <w:szCs w:val="28"/>
            <w:u w:val="none"/>
          </w:rPr>
          <w:t>.by</w:t>
        </w:r>
      </w:hyperlink>
      <w:r w:rsidRPr="00C60264">
        <w:rPr>
          <w:sz w:val="28"/>
          <w:szCs w:val="28"/>
        </w:rPr>
        <w:t>.</w:t>
      </w:r>
      <w:r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Дата доступа: 21.11.2010</w:t>
      </w:r>
      <w:r w:rsidRPr="00D23EE4">
        <w:rPr>
          <w:color w:val="000000"/>
          <w:sz w:val="28"/>
          <w:szCs w:val="28"/>
        </w:rPr>
        <w:t>.</w:t>
      </w:r>
    </w:p>
    <w:p w:rsidR="009B27AD" w:rsidRDefault="009B27AD" w:rsidP="009B27AD">
      <w:pPr>
        <w:rPr>
          <w:sz w:val="28"/>
          <w:szCs w:val="28"/>
        </w:rPr>
      </w:pPr>
      <w:r>
        <w:rPr>
          <w:sz w:val="28"/>
          <w:szCs w:val="28"/>
        </w:rPr>
        <w:t>12. Ганаго А. Налоги 2011: вот и дождались // «Налоговый вестник» - 2010. – №20. – с. 5-8.</w:t>
      </w:r>
    </w:p>
    <w:p w:rsidR="009B27AD" w:rsidRDefault="009B27AD" w:rsidP="009B27AD">
      <w:pPr>
        <w:rPr>
          <w:sz w:val="28"/>
          <w:szCs w:val="28"/>
        </w:rPr>
      </w:pPr>
      <w:r>
        <w:rPr>
          <w:sz w:val="28"/>
          <w:szCs w:val="28"/>
        </w:rPr>
        <w:t xml:space="preserve">13.  Геращенко В. Налогов меньше – дефицит больше // «Налоговый вестник» - 2010. – №19. – с. 5-10. </w:t>
      </w:r>
    </w:p>
    <w:p w:rsidR="009B27AD" w:rsidRPr="002B3E7A" w:rsidRDefault="009B27AD" w:rsidP="009B27A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D23EE4">
        <w:rPr>
          <w:sz w:val="28"/>
          <w:szCs w:val="28"/>
        </w:rPr>
        <w:t xml:space="preserve">Официальный сайт Министерства </w:t>
      </w:r>
      <w:r>
        <w:rPr>
          <w:sz w:val="28"/>
          <w:szCs w:val="28"/>
        </w:rPr>
        <w:t>финансов</w:t>
      </w:r>
      <w:r w:rsidRPr="00D23EE4">
        <w:rPr>
          <w:sz w:val="28"/>
          <w:szCs w:val="28"/>
        </w:rPr>
        <w:t xml:space="preserve"> Республики Беларусь </w:t>
      </w:r>
      <w:r w:rsidRPr="00D23EE4">
        <w:rPr>
          <w:color w:val="000000"/>
          <w:sz w:val="28"/>
          <w:szCs w:val="28"/>
        </w:rPr>
        <w:t xml:space="preserve">[Электронный ресурс]. – </w:t>
      </w:r>
      <w:r w:rsidRPr="00D23EE4">
        <w:rPr>
          <w:sz w:val="28"/>
          <w:szCs w:val="28"/>
        </w:rPr>
        <w:t xml:space="preserve"> Режим </w:t>
      </w:r>
      <w:r w:rsidRPr="00A86CCC">
        <w:rPr>
          <w:sz w:val="28"/>
          <w:szCs w:val="28"/>
        </w:rPr>
        <w:t xml:space="preserve">доступа: </w:t>
      </w:r>
      <w:r w:rsidRPr="00A0086A">
        <w:rPr>
          <w:sz w:val="28"/>
        </w:rPr>
        <w:t>www.minfin.gov.by</w:t>
      </w:r>
      <w:r w:rsidRPr="00A0086A">
        <w:rPr>
          <w:sz w:val="32"/>
          <w:szCs w:val="28"/>
        </w:rPr>
        <w:t xml:space="preserve">. </w:t>
      </w: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Дата доступа: 23.11.2010</w:t>
      </w:r>
      <w:r w:rsidRPr="00D23EE4">
        <w:rPr>
          <w:color w:val="000000"/>
          <w:sz w:val="28"/>
          <w:szCs w:val="28"/>
        </w:rPr>
        <w:t>.</w:t>
      </w:r>
    </w:p>
    <w:p w:rsidR="009B27AD" w:rsidRPr="00FA6286" w:rsidRDefault="009B27AD" w:rsidP="009B27AD">
      <w:pPr>
        <w:pStyle w:val="ConsPlusTitle"/>
        <w:widowControl/>
        <w:jc w:val="both"/>
        <w:rPr>
          <w:b w:val="0"/>
          <w:sz w:val="28"/>
          <w:szCs w:val="28"/>
        </w:rPr>
      </w:pPr>
      <w:r w:rsidRPr="00FA6286">
        <w:rPr>
          <w:b w:val="0"/>
          <w:sz w:val="28"/>
          <w:szCs w:val="28"/>
        </w:rPr>
        <w:t xml:space="preserve">15. </w:t>
      </w:r>
      <w:r>
        <w:rPr>
          <w:b w:val="0"/>
          <w:sz w:val="28"/>
          <w:szCs w:val="28"/>
          <w:lang w:eastAsia="en-US"/>
        </w:rPr>
        <w:t xml:space="preserve">Закон </w:t>
      </w:r>
      <w:r w:rsidRPr="00FA6286">
        <w:rPr>
          <w:b w:val="0"/>
          <w:sz w:val="28"/>
          <w:szCs w:val="28"/>
          <w:lang w:eastAsia="en-US"/>
        </w:rPr>
        <w:t>Республики Беларусь «О республиканском бюджете на 2011 год»</w:t>
      </w:r>
      <w:r>
        <w:rPr>
          <w:b w:val="0"/>
          <w:sz w:val="28"/>
          <w:szCs w:val="28"/>
        </w:rPr>
        <w:t xml:space="preserve"> от </w:t>
      </w:r>
      <w:r w:rsidRPr="00FA6286">
        <w:rPr>
          <w:b w:val="0"/>
          <w:sz w:val="28"/>
          <w:szCs w:val="28"/>
        </w:rPr>
        <w:t xml:space="preserve">15 октября </w:t>
      </w:r>
      <w:smartTag w:uri="urn:schemas-microsoft-com:office:smarttags" w:element="metricconverter">
        <w:smartTagPr>
          <w:attr w:name="ProductID" w:val="2010 г"/>
        </w:smartTagPr>
        <w:r w:rsidRPr="00FA6286">
          <w:rPr>
            <w:b w:val="0"/>
            <w:sz w:val="28"/>
            <w:szCs w:val="28"/>
          </w:rPr>
          <w:t>2010 г</w:t>
        </w:r>
      </w:smartTag>
      <w:r w:rsidRPr="00FA6286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№</w:t>
      </w:r>
      <w:r w:rsidRPr="00FA6286">
        <w:rPr>
          <w:b w:val="0"/>
          <w:sz w:val="28"/>
          <w:szCs w:val="28"/>
        </w:rPr>
        <w:t xml:space="preserve"> 176-З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8F18B9">
        <w:rPr>
          <w:sz w:val="28"/>
          <w:szCs w:val="28"/>
        </w:rPr>
        <w:t xml:space="preserve">Гюрджан В.А. Налоги в РБ: Теория и практика в цифрах и комментариях. – Мн.: «Светоч», 2002. </w:t>
      </w:r>
      <w:r>
        <w:rPr>
          <w:sz w:val="28"/>
          <w:szCs w:val="28"/>
        </w:rPr>
        <w:t>–</w:t>
      </w:r>
      <w:r w:rsidRPr="008F18B9">
        <w:rPr>
          <w:sz w:val="28"/>
          <w:szCs w:val="28"/>
        </w:rPr>
        <w:t xml:space="preserve"> 256</w:t>
      </w:r>
      <w:r>
        <w:rPr>
          <w:sz w:val="28"/>
          <w:szCs w:val="28"/>
        </w:rPr>
        <w:t xml:space="preserve"> с.</w:t>
      </w:r>
    </w:p>
    <w:p w:rsidR="009B27AD" w:rsidRDefault="009B27AD" w:rsidP="009B27AD">
      <w:pPr>
        <w:jc w:val="both"/>
        <w:rPr>
          <w:sz w:val="28"/>
          <w:szCs w:val="28"/>
        </w:rPr>
      </w:pPr>
      <w:r>
        <w:rPr>
          <w:sz w:val="28"/>
          <w:szCs w:val="28"/>
        </w:rPr>
        <w:t>17. Заяц Н.Е., Василевская Т.И. Налоги: учебник / под ред. Заяц Н.Е., Василевская Т.И. - Мн: БГЭУ, 2000. – 368</w:t>
      </w:r>
      <w:r w:rsidRPr="00630985">
        <w:rPr>
          <w:sz w:val="28"/>
          <w:szCs w:val="28"/>
        </w:rPr>
        <w:t xml:space="preserve"> с.</w:t>
      </w:r>
    </w:p>
    <w:p w:rsidR="009B27AD" w:rsidRPr="00FA6286" w:rsidRDefault="009B27AD" w:rsidP="009B27A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B27AD" w:rsidRDefault="009B27AD" w:rsidP="009B27AD">
      <w:pPr>
        <w:rPr>
          <w:sz w:val="28"/>
          <w:szCs w:val="28"/>
        </w:rPr>
      </w:pPr>
    </w:p>
    <w:sectPr w:rsidR="009B27AD" w:rsidSect="00505F66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7B0" w:rsidRDefault="00F427B0">
      <w:r>
        <w:separator/>
      </w:r>
    </w:p>
  </w:endnote>
  <w:endnote w:type="continuationSeparator" w:id="1">
    <w:p w:rsidR="00F427B0" w:rsidRDefault="00F42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25" w:rsidRDefault="00B36125" w:rsidP="00505F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6125" w:rsidRDefault="00B36125" w:rsidP="00505F6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759" w:rsidRPr="00825759" w:rsidRDefault="00825759">
    <w:pPr>
      <w:pStyle w:val="a7"/>
      <w:jc w:val="center"/>
      <w:rPr>
        <w:lang w:val="en-US"/>
      </w:rPr>
    </w:pPr>
  </w:p>
  <w:p w:rsidR="00B36125" w:rsidRDefault="00B36125" w:rsidP="00505F6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7B0" w:rsidRDefault="00F427B0">
      <w:r>
        <w:separator/>
      </w:r>
    </w:p>
  </w:footnote>
  <w:footnote w:type="continuationSeparator" w:id="1">
    <w:p w:rsidR="00F427B0" w:rsidRDefault="00F427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558"/>
    <w:multiLevelType w:val="hybridMultilevel"/>
    <w:tmpl w:val="8726622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51412D"/>
    <w:multiLevelType w:val="hybridMultilevel"/>
    <w:tmpl w:val="42AE6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B6558"/>
    <w:multiLevelType w:val="hybridMultilevel"/>
    <w:tmpl w:val="2AEACC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050DA6"/>
    <w:multiLevelType w:val="hybridMultilevel"/>
    <w:tmpl w:val="83DC0C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12B66"/>
    <w:multiLevelType w:val="hybridMultilevel"/>
    <w:tmpl w:val="CC0221B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F166D0"/>
    <w:multiLevelType w:val="hybridMultilevel"/>
    <w:tmpl w:val="C2BADF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E03FF"/>
    <w:multiLevelType w:val="hybridMultilevel"/>
    <w:tmpl w:val="C8560962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5F8D7723"/>
    <w:multiLevelType w:val="hybridMultilevel"/>
    <w:tmpl w:val="A00EB1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A895144"/>
    <w:multiLevelType w:val="hybridMultilevel"/>
    <w:tmpl w:val="6024AC0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F66"/>
    <w:rsid w:val="00020EDA"/>
    <w:rsid w:val="00090CE9"/>
    <w:rsid w:val="004004C7"/>
    <w:rsid w:val="00505F66"/>
    <w:rsid w:val="006A6D42"/>
    <w:rsid w:val="00825759"/>
    <w:rsid w:val="009B27AD"/>
    <w:rsid w:val="009F2B4F"/>
    <w:rsid w:val="00B36125"/>
    <w:rsid w:val="00C60264"/>
    <w:rsid w:val="00CD020E"/>
    <w:rsid w:val="00CE384B"/>
    <w:rsid w:val="00DA7013"/>
    <w:rsid w:val="00F42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F66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505F6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505F66"/>
    <w:rPr>
      <w:rFonts w:eastAsia="Calibri"/>
      <w:sz w:val="28"/>
      <w:szCs w:val="24"/>
      <w:lang w:val="ru-RU" w:eastAsia="ru-RU" w:bidi="ar-SA"/>
    </w:rPr>
  </w:style>
  <w:style w:type="paragraph" w:customStyle="1" w:styleId="a5">
    <w:name w:val="А"/>
    <w:basedOn w:val="a"/>
    <w:rsid w:val="00505F66"/>
    <w:pPr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ListParagraph">
    <w:name w:val="List Paragraph"/>
    <w:basedOn w:val="a"/>
    <w:rsid w:val="00505F66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eastAsia="Times New Roman"/>
      <w:szCs w:val="20"/>
    </w:rPr>
  </w:style>
  <w:style w:type="paragraph" w:customStyle="1" w:styleId="point">
    <w:name w:val="point"/>
    <w:basedOn w:val="a"/>
    <w:rsid w:val="00505F66"/>
    <w:pPr>
      <w:ind w:firstLine="567"/>
      <w:jc w:val="both"/>
    </w:pPr>
  </w:style>
  <w:style w:type="character" w:styleId="a6">
    <w:name w:val="Hyperlink"/>
    <w:basedOn w:val="a0"/>
    <w:semiHidden/>
    <w:rsid w:val="00505F66"/>
    <w:rPr>
      <w:rFonts w:cs="Times New Roman"/>
      <w:color w:val="E77860"/>
      <w:u w:val="single"/>
    </w:rPr>
  </w:style>
  <w:style w:type="paragraph" w:customStyle="1" w:styleId="article">
    <w:name w:val="article"/>
    <w:basedOn w:val="a"/>
    <w:rsid w:val="00505F66"/>
    <w:pPr>
      <w:spacing w:before="240" w:after="240"/>
      <w:ind w:left="1922" w:hanging="1355"/>
    </w:pPr>
    <w:rPr>
      <w:b/>
      <w:bCs/>
    </w:rPr>
  </w:style>
  <w:style w:type="paragraph" w:customStyle="1" w:styleId="ConsNormal">
    <w:name w:val="ConsNormal"/>
    <w:rsid w:val="00505F66"/>
    <w:pPr>
      <w:widowControl w:val="0"/>
      <w:ind w:right="19772" w:firstLine="720"/>
    </w:pPr>
    <w:rPr>
      <w:rFonts w:ascii="Arial" w:eastAsia="Calibri" w:hAnsi="Arial"/>
    </w:rPr>
  </w:style>
  <w:style w:type="paragraph" w:customStyle="1" w:styleId="newncpi">
    <w:name w:val="newncpi"/>
    <w:basedOn w:val="a"/>
    <w:rsid w:val="00505F66"/>
    <w:pPr>
      <w:ind w:firstLine="567"/>
      <w:jc w:val="both"/>
    </w:pPr>
  </w:style>
  <w:style w:type="paragraph" w:styleId="a7">
    <w:name w:val="footer"/>
    <w:basedOn w:val="a"/>
    <w:link w:val="a8"/>
    <w:uiPriority w:val="99"/>
    <w:rsid w:val="00505F6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5F66"/>
  </w:style>
  <w:style w:type="paragraph" w:styleId="2">
    <w:name w:val="Body Text Indent 2"/>
    <w:basedOn w:val="a"/>
    <w:rsid w:val="00020EDA"/>
    <w:pPr>
      <w:spacing w:after="120" w:line="480" w:lineRule="auto"/>
      <w:ind w:left="283"/>
    </w:pPr>
  </w:style>
  <w:style w:type="paragraph" w:styleId="3">
    <w:name w:val="Body Text Indent 3"/>
    <w:basedOn w:val="a"/>
    <w:link w:val="30"/>
    <w:unhideWhenUsed/>
    <w:rsid w:val="00020ED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0EDA"/>
    <w:rPr>
      <w:sz w:val="16"/>
      <w:szCs w:val="16"/>
      <w:lang w:val="ru-RU" w:eastAsia="ru-RU" w:bidi="ar-SA"/>
    </w:rPr>
  </w:style>
  <w:style w:type="paragraph" w:customStyle="1" w:styleId="aa">
    <w:name w:val="Стиль"/>
    <w:rsid w:val="00020EDA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color w:val="000000"/>
      <w:w w:val="133"/>
      <w:sz w:val="24"/>
      <w:szCs w:val="24"/>
    </w:rPr>
  </w:style>
  <w:style w:type="paragraph" w:customStyle="1" w:styleId="ConsPlusNormal">
    <w:name w:val="ConsPlusNormal"/>
    <w:rsid w:val="00020EDA"/>
    <w:pPr>
      <w:widowControl w:val="0"/>
      <w:ind w:firstLine="720"/>
    </w:pPr>
    <w:rPr>
      <w:rFonts w:ascii="Arial" w:eastAsia="Calibri" w:hAnsi="Arial" w:cs="Arial"/>
    </w:rPr>
  </w:style>
  <w:style w:type="paragraph" w:styleId="ab">
    <w:name w:val="Body Text Indent"/>
    <w:basedOn w:val="a"/>
    <w:rsid w:val="00020EDA"/>
    <w:pPr>
      <w:spacing w:after="120"/>
      <w:ind w:left="283"/>
    </w:pPr>
    <w:rPr>
      <w:sz w:val="20"/>
      <w:szCs w:val="20"/>
    </w:rPr>
  </w:style>
  <w:style w:type="paragraph" w:styleId="ac">
    <w:name w:val="Plain Text"/>
    <w:basedOn w:val="a"/>
    <w:link w:val="ad"/>
    <w:rsid w:val="00020EDA"/>
    <w:rPr>
      <w:rFonts w:ascii="Courier New" w:eastAsia="Times New Roman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20EDA"/>
    <w:rPr>
      <w:rFonts w:ascii="Courier New" w:hAnsi="Courier New"/>
      <w:lang w:val="ru-RU" w:eastAsia="ru-RU" w:bidi="ar-SA"/>
    </w:rPr>
  </w:style>
  <w:style w:type="paragraph" w:customStyle="1" w:styleId="BodyText">
    <w:name w:val="Body Text"/>
    <w:basedOn w:val="a"/>
    <w:rsid w:val="00020EDA"/>
    <w:pPr>
      <w:jc w:val="both"/>
    </w:pPr>
    <w:rPr>
      <w:rFonts w:eastAsia="Times New Roman"/>
      <w:snapToGrid w:val="0"/>
      <w:sz w:val="28"/>
      <w:szCs w:val="20"/>
    </w:rPr>
  </w:style>
  <w:style w:type="character" w:customStyle="1" w:styleId="BodyTextIndent3Char1">
    <w:name w:val="Body Text Indent 3 Char1"/>
    <w:basedOn w:val="a0"/>
    <w:locked/>
    <w:rsid w:val="00DA7013"/>
    <w:rPr>
      <w:rFonts w:cs="Times New Roman"/>
      <w:sz w:val="16"/>
      <w:szCs w:val="16"/>
      <w:lang w:val="ru-RU" w:eastAsia="ru-RU" w:bidi="ar-SA"/>
    </w:rPr>
  </w:style>
  <w:style w:type="paragraph" w:styleId="ae">
    <w:name w:val="List Paragraph"/>
    <w:basedOn w:val="a"/>
    <w:qFormat/>
    <w:rsid w:val="009B27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9B27A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">
    <w:name w:val="header"/>
    <w:basedOn w:val="a"/>
    <w:link w:val="af0"/>
    <w:rsid w:val="0082575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825759"/>
    <w:rPr>
      <w:rFonts w:eastAsia="Calibri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82575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by/webnpa/text.asp?RN=V19402875" TargetMode="External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ravo.by/webnpa/text.asp?RN=v19402875" TargetMode="Externa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nalog.b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chart" Target="charts/chart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5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0"/>
    </c:view3D>
    <c:plotArea>
      <c:layout>
        <c:manualLayout>
          <c:layoutTarget val="inner"/>
          <c:xMode val="edge"/>
          <c:yMode val="edge"/>
          <c:x val="0.30668841761827137"/>
          <c:y val="0.37631578947368488"/>
          <c:w val="0.3849918433931489"/>
          <c:h val="0.24736842105263188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671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671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6778580186457448E-3"/>
                  <c:y val="-0.159746483757200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Налог на добавленную стоимость
20,3 %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7.6025311790420269E-2"/>
                  <c:y val="-0.128585313114056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Налог на прибыль и доходы
15,1 %</a:t>
                    </a:r>
                  </a:p>
                </c:rich>
              </c:tx>
              <c:dLblPos val="bestFit"/>
            </c:dLbl>
            <c:dLbl>
              <c:idx val="2"/>
              <c:layout>
                <c:manualLayout>
                  <c:x val="0.11568290190392932"/>
                  <c:y val="3.05878165605240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Налог на недвижимость
4,0 %</a:t>
                    </a:r>
                  </a:p>
                </c:rich>
              </c:tx>
              <c:dLblPos val="bestFit"/>
            </c:dLbl>
            <c:dLbl>
              <c:idx val="3"/>
              <c:layout>
                <c:manualLayout>
                  <c:x val="9.658644016326412E-2"/>
                  <c:y val="0.1216894739661303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Подоходный налог
11,6 %</a:t>
                    </a:r>
                  </a:p>
                </c:rich>
              </c:tx>
              <c:dLblPos val="bestFit"/>
            </c:dLbl>
            <c:dLbl>
              <c:idx val="4"/>
              <c:layout>
                <c:manualLayout>
                  <c:x val="0.13609301509621274"/>
                  <c:y val="0.1282525210664457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Земельный налог
1,6 %</a:t>
                    </a:r>
                  </a:p>
                </c:rich>
              </c:tx>
              <c:dLblPos val="bestFit"/>
            </c:dLbl>
            <c:dLbl>
              <c:idx val="5"/>
              <c:layout>
                <c:manualLayout>
                  <c:x val="7.1611184523420301E-2"/>
                  <c:y val="0.1853213883978791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Акцизы 
11,4 %</a:t>
                    </a:r>
                  </a:p>
                </c:rich>
              </c:tx>
              <c:dLblPos val="bestFit"/>
            </c:dLbl>
            <c:dLbl>
              <c:idx val="6"/>
              <c:layout>
                <c:manualLayout>
                  <c:x val="2.6202307796910251E-2"/>
                  <c:y val="0.188922333956375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Экологический налог
1,7 %</a:t>
                    </a:r>
                  </a:p>
                </c:rich>
              </c:tx>
              <c:dLblPos val="bestFit"/>
            </c:dLbl>
            <c:dLbl>
              <c:idx val="7"/>
              <c:layout>
                <c:manualLayout>
                  <c:x val="-0.13534911694637924"/>
                  <c:y val="3.778707172881597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Платежи из выручки от реализации продукции
11,3 %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7.6349769041917037E-2"/>
                  <c:y val="-0.127885052902221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Отчисления в инновационные фонды
6,5 %</a:t>
                    </a:r>
                  </a:p>
                </c:rich>
              </c:tx>
              <c:dLblPos val="bestFit"/>
            </c:dLbl>
            <c:dLbl>
              <c:idx val="9"/>
              <c:layout>
                <c:manualLayout>
                  <c:x val="6.6532777389601894E-2"/>
                  <c:y val="-0.213515284273676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Единый налог с ИП и иных физ. Лиц
1,0 %</a:t>
                    </a:r>
                  </a:p>
                </c:rich>
              </c:tx>
              <c:dLblPos val="bestFit"/>
            </c:dLbl>
            <c:dLbl>
              <c:idx val="10"/>
              <c:layout>
                <c:manualLayout>
                  <c:x val="0.19915122675382269"/>
                  <c:y val="-0.178020303852996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налоги и сборы
15,5 %</a:t>
                    </a:r>
                  </a:p>
                </c:rich>
              </c:tx>
              <c:dLblPos val="bestFit"/>
            </c:dLbl>
            <c:spPr>
              <a:noFill/>
              <a:ln w="25341">
                <a:noFill/>
              </a:ln>
            </c:spPr>
            <c:txPr>
              <a:bodyPr/>
              <a:lstStyle/>
              <a:p>
                <a:pPr>
                  <a:defRPr sz="129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CatName val="1"/>
            <c:showLeaderLines val="1"/>
          </c:dLbls>
          <c:cat>
            <c:strRef>
              <c:f>Лист3!$A$2:$A$12</c:f>
              <c:strCache>
                <c:ptCount val="11"/>
                <c:pt idx="0">
                  <c:v>Налог на добавленную стоимость</c:v>
                </c:pt>
                <c:pt idx="1">
                  <c:v>Налог на прибыль и доходы</c:v>
                </c:pt>
                <c:pt idx="2">
                  <c:v>Налог на недвижимость</c:v>
                </c:pt>
                <c:pt idx="3">
                  <c:v>Подоходный налог</c:v>
                </c:pt>
                <c:pt idx="4">
                  <c:v>Земельный налог</c:v>
                </c:pt>
                <c:pt idx="5">
                  <c:v>Акцизы</c:v>
                </c:pt>
                <c:pt idx="6">
                  <c:v>Экологический налог</c:v>
                </c:pt>
                <c:pt idx="7">
                  <c:v>Платежи из выручки от реализации продукции</c:v>
                </c:pt>
                <c:pt idx="8">
                  <c:v>Отчисления в инновационные фонды</c:v>
                </c:pt>
                <c:pt idx="9">
                  <c:v>Единый налог с ИП и иных физ. лиц</c:v>
                </c:pt>
                <c:pt idx="10">
                  <c:v>Прочие налоги и сборы</c:v>
                </c:pt>
              </c:strCache>
            </c:strRef>
          </c:cat>
          <c:val>
            <c:numRef>
              <c:f>Лист3!$B$2:$B$12</c:f>
              <c:numCache>
                <c:formatCode>0.0%</c:formatCode>
                <c:ptCount val="11"/>
                <c:pt idx="0">
                  <c:v>0.20300000000000001</c:v>
                </c:pt>
                <c:pt idx="1">
                  <c:v>0.15100000000000005</c:v>
                </c:pt>
                <c:pt idx="2">
                  <c:v>4.0000000000000015E-2</c:v>
                </c:pt>
                <c:pt idx="3">
                  <c:v>0.11600000000000002</c:v>
                </c:pt>
                <c:pt idx="4">
                  <c:v>1.6000000000000007E-2</c:v>
                </c:pt>
                <c:pt idx="5">
                  <c:v>0.114</c:v>
                </c:pt>
                <c:pt idx="6">
                  <c:v>1.7000000000000001E-2</c:v>
                </c:pt>
                <c:pt idx="7">
                  <c:v>0.113</c:v>
                </c:pt>
                <c:pt idx="8">
                  <c:v>6.5000000000000002E-2</c:v>
                </c:pt>
                <c:pt idx="9">
                  <c:v>1.0000000000000004E-2</c:v>
                </c:pt>
                <c:pt idx="10">
                  <c:v>0.15500000000000005</c:v>
                </c:pt>
              </c:numCache>
            </c:numRef>
          </c:val>
        </c:ser>
        <c:dLbls>
          <c:showCatName val="1"/>
        </c:dLbls>
      </c:pie3DChart>
      <c:spPr>
        <a:noFill/>
        <a:ln w="25341">
          <a:noFill/>
        </a:ln>
      </c:spPr>
    </c:plotArea>
    <c:plotVisOnly val="1"/>
    <c:dispBlanksAs val="zero"/>
  </c:chart>
  <c:spPr>
    <a:solidFill>
      <a:srgbClr val="FFFFFF"/>
    </a:solidFill>
    <a:ln>
      <a:noFill/>
    </a:ln>
  </c:spPr>
  <c:txPr>
    <a:bodyPr/>
    <a:lstStyle/>
    <a:p>
      <a:pPr>
        <a:defRPr sz="973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9564</Words>
  <Characters>54516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MoBIL GROUP</Company>
  <LinksUpToDate>false</LinksUpToDate>
  <CharactersWithSpaces>63953</CharactersWithSpaces>
  <SharedDoc>false</SharedDoc>
  <HLinks>
    <vt:vector size="18" baseType="variant">
      <vt:variant>
        <vt:i4>196617</vt:i4>
      </vt:variant>
      <vt:variant>
        <vt:i4>9</vt:i4>
      </vt:variant>
      <vt:variant>
        <vt:i4>0</vt:i4>
      </vt:variant>
      <vt:variant>
        <vt:i4>5</vt:i4>
      </vt:variant>
      <vt:variant>
        <vt:lpwstr>http://www.nalog.by/</vt:lpwstr>
      </vt:variant>
      <vt:variant>
        <vt:lpwstr/>
      </vt:variant>
      <vt:variant>
        <vt:i4>6</vt:i4>
      </vt:variant>
      <vt:variant>
        <vt:i4>3</vt:i4>
      </vt:variant>
      <vt:variant>
        <vt:i4>0</vt:i4>
      </vt:variant>
      <vt:variant>
        <vt:i4>5</vt:i4>
      </vt:variant>
      <vt:variant>
        <vt:lpwstr>http://www.pravo.by/webnpa/text.asp?RN=V19402875</vt:lpwstr>
      </vt:variant>
      <vt:variant>
        <vt:lpwstr/>
      </vt:variant>
      <vt:variant>
        <vt:i4>6</vt:i4>
      </vt:variant>
      <vt:variant>
        <vt:i4>0</vt:i4>
      </vt:variant>
      <vt:variant>
        <vt:i4>0</vt:i4>
      </vt:variant>
      <vt:variant>
        <vt:i4>5</vt:i4>
      </vt:variant>
      <vt:variant>
        <vt:lpwstr>http://www.pravo.by/webnpa/text.asp?RN=v19402875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Алька</cp:lastModifiedBy>
  <cp:revision>2</cp:revision>
  <dcterms:created xsi:type="dcterms:W3CDTF">2011-09-23T17:00:00Z</dcterms:created>
  <dcterms:modified xsi:type="dcterms:W3CDTF">2011-09-23T17:00:00Z</dcterms:modified>
</cp:coreProperties>
</file>